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center"/>
        <w:rPr>
          <w:rFonts w:hint="eastAsia" w:ascii="仿宋" w:hAnsi="仿宋" w:eastAsia="仿宋" w:cs="仿宋"/>
          <w:b/>
          <w:bCs/>
          <w:sz w:val="44"/>
          <w:szCs w:val="44"/>
          <w:lang w:val="en-US" w:eastAsia="zh-CN"/>
        </w:rPr>
      </w:pPr>
      <w:r>
        <w:rPr>
          <w:rFonts w:hint="eastAsia" w:ascii="仿宋" w:hAnsi="仿宋" w:eastAsia="仿宋" w:cs="仿宋"/>
          <w:b/>
          <w:bCs/>
          <w:sz w:val="28"/>
          <w:szCs w:val="28"/>
        </w:rPr>
        <w:t xml:space="preserve">                                               </w:t>
      </w:r>
      <w:r>
        <w:rPr>
          <w:rFonts w:hint="eastAsia" w:ascii="仿宋" w:hAnsi="仿宋" w:eastAsia="仿宋" w:cs="仿宋"/>
          <w:b/>
          <w:bCs/>
          <w:sz w:val="28"/>
          <w:szCs w:val="28"/>
          <w:lang w:val="en-US" w:eastAsia="zh-CN"/>
        </w:rPr>
        <w:t>NO</w:t>
      </w:r>
      <w:r>
        <w:rPr>
          <w:rFonts w:hint="eastAsia" w:ascii="仿宋" w:hAnsi="仿宋" w:eastAsia="仿宋" w:cs="仿宋"/>
          <w:b/>
          <w:bCs/>
          <w:sz w:val="28"/>
          <w:szCs w:val="28"/>
        </w:rPr>
        <w:t>：ZB-202</w:t>
      </w:r>
      <w:r>
        <w:rPr>
          <w:rFonts w:hint="eastAsia" w:ascii="仿宋" w:hAnsi="仿宋" w:eastAsia="仿宋" w:cs="仿宋"/>
          <w:b/>
          <w:bCs/>
          <w:sz w:val="28"/>
          <w:szCs w:val="28"/>
          <w:lang w:val="en-US" w:eastAsia="zh-CN"/>
        </w:rPr>
        <w:t>2-06</w:t>
      </w:r>
    </w:p>
    <w:p>
      <w:pPr>
        <w:jc w:val="center"/>
        <w:rPr>
          <w:rFonts w:hint="eastAsia" w:ascii="仿宋" w:hAnsi="仿宋" w:eastAsia="仿宋" w:cs="仿宋"/>
          <w:b/>
          <w:sz w:val="44"/>
          <w:szCs w:val="44"/>
        </w:rPr>
      </w:pPr>
      <w:r>
        <w:rPr>
          <w:rFonts w:hint="eastAsia" w:ascii="仿宋" w:hAnsi="仿宋" w:eastAsia="仿宋" w:cs="仿宋"/>
          <w:b/>
          <w:sz w:val="36"/>
          <w:szCs w:val="36"/>
        </w:rPr>
        <w:drawing>
          <wp:inline distT="0" distB="0" distL="0" distR="0">
            <wp:extent cx="5276850" cy="1019175"/>
            <wp:effectExtent l="19050" t="0" r="0" b="0"/>
            <wp:docPr id="1" name="图片 29" descr="E:\学院各部门资料\宣传处\西安高新科技职业学院校标和校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descr="E:\学院各部门资料\宣传处\西安高新科技职业学院校标和校名.jpg"/>
                    <pic:cNvPicPr>
                      <a:picLocks noChangeAspect="1" noChangeArrowheads="1"/>
                    </pic:cNvPicPr>
                  </pic:nvPicPr>
                  <pic:blipFill>
                    <a:blip r:embed="rId4" cstate="print"/>
                    <a:srcRect/>
                    <a:stretch>
                      <a:fillRect/>
                    </a:stretch>
                  </pic:blipFill>
                  <pic:spPr>
                    <a:xfrm>
                      <a:off x="0" y="0"/>
                      <a:ext cx="5276850" cy="1019175"/>
                    </a:xfrm>
                    <a:prstGeom prst="rect">
                      <a:avLst/>
                    </a:prstGeom>
                    <a:noFill/>
                    <a:ln w="9525">
                      <a:noFill/>
                      <a:miter lim="800000"/>
                      <a:headEnd/>
                      <a:tailEnd/>
                    </a:ln>
                  </pic:spPr>
                </pic:pic>
              </a:graphicData>
            </a:graphic>
          </wp:inline>
        </w:drawing>
      </w:r>
    </w:p>
    <w:p>
      <w:pPr>
        <w:jc w:val="center"/>
        <w:rPr>
          <w:rFonts w:hint="eastAsia" w:ascii="仿宋" w:hAnsi="仿宋" w:eastAsia="仿宋" w:cs="仿宋"/>
          <w:b/>
          <w:sz w:val="36"/>
          <w:szCs w:val="36"/>
        </w:rPr>
      </w:pPr>
      <w:r>
        <w:rPr>
          <w:rFonts w:hint="eastAsia" w:ascii="仿宋" w:hAnsi="仿宋" w:eastAsia="仿宋" w:cs="仿宋"/>
          <w:b/>
          <w:sz w:val="36"/>
          <w:szCs w:val="36"/>
          <w:lang w:val="en-US" w:eastAsia="zh-CN"/>
        </w:rPr>
        <w:t>B11- B12号公寓楼</w:t>
      </w:r>
      <w:r>
        <w:rPr>
          <w:rFonts w:hint="eastAsia" w:ascii="仿宋" w:hAnsi="仿宋" w:eastAsia="仿宋" w:cs="仿宋"/>
          <w:b/>
          <w:sz w:val="36"/>
          <w:szCs w:val="36"/>
        </w:rPr>
        <w:t>外墙保温及外墙饰面工程</w:t>
      </w:r>
    </w:p>
    <w:p>
      <w:pPr>
        <w:rPr>
          <w:rFonts w:hint="eastAsia" w:ascii="仿宋" w:hAnsi="仿宋" w:eastAsia="仿宋" w:cs="仿宋"/>
          <w:b/>
          <w:sz w:val="44"/>
          <w:szCs w:val="44"/>
        </w:rPr>
      </w:pPr>
    </w:p>
    <w:p>
      <w:pPr>
        <w:jc w:val="center"/>
        <w:rPr>
          <w:rFonts w:hint="eastAsia" w:ascii="仿宋" w:hAnsi="仿宋" w:eastAsia="仿宋" w:cs="仿宋"/>
          <w:color w:val="240670"/>
          <w:sz w:val="84"/>
          <w:szCs w:val="84"/>
        </w:rPr>
      </w:pPr>
      <w:r>
        <w:rPr>
          <w:rFonts w:hint="eastAsia" w:ascii="仿宋" w:hAnsi="仿宋" w:eastAsia="仿宋" w:cs="仿宋"/>
          <w:color w:val="240670"/>
          <w:sz w:val="84"/>
          <w:szCs w:val="84"/>
        </w:rPr>
        <w:t>招</w:t>
      </w:r>
    </w:p>
    <w:p>
      <w:pPr>
        <w:jc w:val="center"/>
        <w:rPr>
          <w:rFonts w:hint="eastAsia" w:ascii="仿宋" w:hAnsi="仿宋" w:eastAsia="仿宋" w:cs="仿宋"/>
          <w:color w:val="240670"/>
          <w:sz w:val="84"/>
          <w:szCs w:val="84"/>
        </w:rPr>
      </w:pPr>
      <w:r>
        <w:rPr>
          <w:rFonts w:hint="eastAsia" w:ascii="仿宋" w:hAnsi="仿宋" w:eastAsia="仿宋" w:cs="仿宋"/>
          <w:color w:val="240670"/>
          <w:sz w:val="84"/>
          <w:szCs w:val="84"/>
        </w:rPr>
        <w:t>标</w:t>
      </w:r>
    </w:p>
    <w:p>
      <w:pPr>
        <w:jc w:val="center"/>
        <w:rPr>
          <w:rFonts w:hint="eastAsia" w:ascii="仿宋" w:hAnsi="仿宋" w:eastAsia="仿宋" w:cs="仿宋"/>
          <w:color w:val="240670"/>
          <w:sz w:val="84"/>
          <w:szCs w:val="84"/>
        </w:rPr>
      </w:pPr>
      <w:r>
        <w:rPr>
          <w:rFonts w:hint="eastAsia" w:ascii="仿宋" w:hAnsi="仿宋" w:eastAsia="仿宋" w:cs="仿宋"/>
          <w:color w:val="240670"/>
          <w:sz w:val="84"/>
          <w:szCs w:val="84"/>
        </w:rPr>
        <w:t>文</w:t>
      </w:r>
    </w:p>
    <w:p>
      <w:pPr>
        <w:jc w:val="center"/>
        <w:rPr>
          <w:rFonts w:hint="eastAsia" w:ascii="仿宋" w:hAnsi="仿宋" w:eastAsia="仿宋" w:cs="仿宋"/>
          <w:sz w:val="72"/>
          <w:szCs w:val="72"/>
        </w:rPr>
      </w:pPr>
      <w:r>
        <w:rPr>
          <w:rFonts w:hint="eastAsia" w:ascii="仿宋" w:hAnsi="仿宋" w:eastAsia="仿宋" w:cs="仿宋"/>
          <w:color w:val="240670"/>
          <w:sz w:val="84"/>
          <w:szCs w:val="84"/>
        </w:rPr>
        <w:t>件</w:t>
      </w:r>
    </w:p>
    <w:p>
      <w:pPr>
        <w:rPr>
          <w:rFonts w:hint="eastAsia" w:ascii="仿宋" w:hAnsi="仿宋" w:eastAsia="仿宋" w:cs="仿宋"/>
          <w:sz w:val="32"/>
          <w:szCs w:val="32"/>
        </w:rPr>
      </w:pPr>
    </w:p>
    <w:p>
      <w:pPr>
        <w:rPr>
          <w:rFonts w:hint="eastAsia" w:ascii="仿宋" w:hAnsi="仿宋" w:eastAsia="仿宋" w:cs="仿宋"/>
          <w:sz w:val="32"/>
          <w:szCs w:val="32"/>
        </w:rPr>
      </w:pPr>
    </w:p>
    <w:p>
      <w:pPr>
        <w:spacing w:before="156" w:beforeLines="50" w:after="156" w:afterLines="50" w:line="360" w:lineRule="auto"/>
        <w:ind w:firstLine="643" w:firstLineChars="200"/>
        <w:rPr>
          <w:rFonts w:hint="eastAsia" w:ascii="仿宋" w:hAnsi="仿宋" w:eastAsia="仿宋" w:cs="仿宋"/>
          <w:b/>
          <w:bCs/>
          <w:sz w:val="28"/>
          <w:szCs w:val="28"/>
          <w:u w:val="single"/>
        </w:rPr>
      </w:pPr>
      <w:bookmarkStart w:id="0" w:name="_Toc189139729"/>
      <w:r>
        <w:rPr>
          <w:rFonts w:hint="eastAsia" w:ascii="仿宋" w:hAnsi="仿宋" w:eastAsia="仿宋" w:cs="仿宋"/>
          <w:b/>
          <w:bCs/>
          <w:sz w:val="32"/>
          <w:szCs w:val="32"/>
        </w:rPr>
        <w:t>项目名称：</w:t>
      </w:r>
      <w:r>
        <w:rPr>
          <w:rFonts w:hint="eastAsia" w:ascii="仿宋" w:hAnsi="仿宋" w:eastAsia="仿宋" w:cs="仿宋"/>
          <w:b/>
          <w:bCs/>
          <w:sz w:val="32"/>
          <w:szCs w:val="32"/>
          <w:u w:val="single"/>
        </w:rPr>
        <w:t xml:space="preserve">  </w:t>
      </w:r>
      <w:r>
        <w:rPr>
          <w:rFonts w:hint="eastAsia" w:ascii="仿宋" w:hAnsi="仿宋" w:eastAsia="仿宋" w:cs="仿宋"/>
          <w:b/>
          <w:sz w:val="28"/>
          <w:szCs w:val="28"/>
          <w:u w:val="single"/>
          <w:lang w:val="en-US" w:eastAsia="zh-CN"/>
        </w:rPr>
        <w:t>B11- B12号公寓楼</w:t>
      </w:r>
      <w:r>
        <w:rPr>
          <w:rFonts w:hint="eastAsia" w:ascii="仿宋" w:hAnsi="仿宋" w:eastAsia="仿宋" w:cs="仿宋"/>
          <w:b/>
          <w:sz w:val="28"/>
          <w:szCs w:val="28"/>
          <w:u w:val="single"/>
        </w:rPr>
        <w:t xml:space="preserve">外墙保温及外墙饰面工程 </w:t>
      </w:r>
      <w:r>
        <w:rPr>
          <w:rFonts w:hint="eastAsia" w:ascii="仿宋" w:hAnsi="仿宋" w:eastAsia="仿宋" w:cs="仿宋"/>
          <w:b/>
          <w:bCs/>
          <w:sz w:val="28"/>
          <w:szCs w:val="28"/>
          <w:u w:val="single"/>
        </w:rPr>
        <w:t xml:space="preserve"> </w:t>
      </w:r>
    </w:p>
    <w:p>
      <w:pPr>
        <w:spacing w:before="156" w:beforeLines="50" w:after="156" w:afterLines="50"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招 标 人：</w:t>
      </w:r>
      <w:r>
        <w:rPr>
          <w:rFonts w:hint="eastAsia" w:ascii="仿宋" w:hAnsi="仿宋" w:eastAsia="仿宋" w:cs="仿宋"/>
          <w:b/>
          <w:bCs/>
          <w:sz w:val="32"/>
          <w:szCs w:val="32"/>
          <w:u w:val="single"/>
        </w:rPr>
        <w:t xml:space="preserve">   </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u w:val="single"/>
        </w:rPr>
        <w:t xml:space="preserve"> </w:t>
      </w:r>
      <w:r>
        <w:rPr>
          <w:rFonts w:hint="eastAsia" w:ascii="仿宋" w:hAnsi="仿宋" w:eastAsia="仿宋" w:cs="仿宋"/>
          <w:b/>
          <w:bCs/>
          <w:sz w:val="28"/>
          <w:szCs w:val="28"/>
          <w:u w:val="single"/>
        </w:rPr>
        <w:t>西安高新科技职业学院</w:t>
      </w:r>
      <w:r>
        <w:rPr>
          <w:rFonts w:hint="eastAsia" w:ascii="仿宋" w:hAnsi="仿宋" w:eastAsia="仿宋" w:cs="仿宋"/>
          <w:b/>
          <w:sz w:val="28"/>
          <w:szCs w:val="28"/>
          <w:u w:val="single"/>
          <w:lang w:eastAsia="zh-CN"/>
        </w:rPr>
        <w:t>招标</w:t>
      </w:r>
      <w:r>
        <w:rPr>
          <w:rFonts w:hint="eastAsia" w:ascii="仿宋" w:hAnsi="仿宋" w:eastAsia="仿宋" w:cs="仿宋"/>
          <w:b/>
          <w:bCs/>
          <w:sz w:val="28"/>
          <w:szCs w:val="28"/>
          <w:u w:val="single"/>
        </w:rPr>
        <w:t xml:space="preserve">办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pPr>
        <w:widowControl/>
        <w:shd w:val="clear" w:color="auto" w:fill="FFFFFF"/>
        <w:spacing w:line="360" w:lineRule="auto"/>
        <w:ind w:right="105" w:rightChars="50" w:firstLine="643" w:firstLineChars="200"/>
        <w:jc w:val="left"/>
        <w:rPr>
          <w:rFonts w:hint="eastAsia" w:ascii="仿宋" w:hAnsi="仿宋" w:eastAsia="仿宋" w:cs="仿宋"/>
          <w:b/>
          <w:bCs/>
          <w:sz w:val="32"/>
          <w:szCs w:val="32"/>
          <w:u w:val="single"/>
        </w:rPr>
      </w:pPr>
      <w:r>
        <w:rPr>
          <w:rFonts w:hint="eastAsia" w:ascii="仿宋" w:hAnsi="仿宋" w:eastAsia="仿宋" w:cs="仿宋"/>
          <w:b/>
          <w:bCs/>
          <w:sz w:val="32"/>
          <w:szCs w:val="32"/>
        </w:rPr>
        <w:t>招标时间：</w:t>
      </w:r>
      <w:r>
        <w:rPr>
          <w:rFonts w:hint="eastAsia" w:ascii="仿宋" w:hAnsi="仿宋" w:eastAsia="仿宋" w:cs="仿宋"/>
          <w:b/>
          <w:bCs/>
          <w:sz w:val="32"/>
          <w:szCs w:val="32"/>
          <w:u w:val="single"/>
        </w:rPr>
        <w:t xml:space="preserve">    </w:t>
      </w:r>
      <w:r>
        <w:rPr>
          <w:rFonts w:hint="eastAsia" w:ascii="仿宋" w:hAnsi="仿宋" w:eastAsia="仿宋" w:cs="仿宋"/>
          <w:b/>
          <w:bCs/>
          <w:sz w:val="32"/>
          <w:szCs w:val="32"/>
          <w:u w:val="single"/>
          <w:lang w:val="en-US" w:eastAsia="zh-CN"/>
        </w:rPr>
        <w:t xml:space="preserve">2023  </w:t>
      </w:r>
      <w:r>
        <w:rPr>
          <w:rFonts w:hint="eastAsia" w:ascii="仿宋" w:hAnsi="仿宋" w:eastAsia="仿宋" w:cs="仿宋"/>
          <w:b/>
          <w:bCs/>
          <w:sz w:val="28"/>
          <w:szCs w:val="28"/>
          <w:u w:val="single"/>
        </w:rPr>
        <w:t>年</w:t>
      </w:r>
      <w:r>
        <w:rPr>
          <w:rFonts w:hint="eastAsia" w:ascii="仿宋" w:hAnsi="仿宋" w:eastAsia="仿宋" w:cs="仿宋"/>
          <w:b/>
          <w:bCs/>
          <w:sz w:val="28"/>
          <w:szCs w:val="28"/>
          <w:u w:val="single"/>
          <w:lang w:val="en-US" w:eastAsia="zh-CN"/>
        </w:rPr>
        <w:t xml:space="preserve">   1  </w:t>
      </w:r>
      <w:r>
        <w:rPr>
          <w:rFonts w:hint="eastAsia" w:ascii="仿宋" w:hAnsi="仿宋" w:eastAsia="仿宋" w:cs="仿宋"/>
          <w:b/>
          <w:bCs/>
          <w:sz w:val="28"/>
          <w:szCs w:val="28"/>
          <w:u w:val="single"/>
        </w:rPr>
        <w:t>月</w:t>
      </w:r>
      <w:r>
        <w:rPr>
          <w:rFonts w:hint="eastAsia" w:ascii="仿宋" w:hAnsi="仿宋" w:eastAsia="仿宋" w:cs="仿宋"/>
          <w:b/>
          <w:bCs/>
          <w:sz w:val="28"/>
          <w:szCs w:val="28"/>
          <w:u w:val="single"/>
          <w:lang w:val="en-US" w:eastAsia="zh-CN"/>
        </w:rPr>
        <w:t xml:space="preserve">  31 </w:t>
      </w:r>
      <w:r>
        <w:rPr>
          <w:rFonts w:hint="eastAsia" w:ascii="仿宋" w:hAnsi="仿宋" w:eastAsia="仿宋" w:cs="仿宋"/>
          <w:b/>
          <w:bCs/>
          <w:sz w:val="28"/>
          <w:szCs w:val="28"/>
          <w:u w:val="single"/>
        </w:rPr>
        <w:t xml:space="preserve">日 </w:t>
      </w:r>
      <w:r>
        <w:rPr>
          <w:rFonts w:hint="eastAsia" w:ascii="仿宋" w:hAnsi="仿宋" w:eastAsia="仿宋" w:cs="仿宋"/>
          <w:b/>
          <w:bCs/>
          <w:sz w:val="32"/>
          <w:szCs w:val="32"/>
          <w:u w:val="single"/>
        </w:rPr>
        <w:t xml:space="preserve">      </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u w:val="single"/>
        </w:rPr>
        <w:t xml:space="preserve">  </w:t>
      </w:r>
    </w:p>
    <w:p>
      <w:pPr>
        <w:widowControl/>
        <w:shd w:val="clear" w:color="auto" w:fill="FFFFFF"/>
        <w:spacing w:line="360" w:lineRule="auto"/>
        <w:ind w:right="105" w:rightChars="50" w:firstLine="643" w:firstLineChars="200"/>
        <w:jc w:val="left"/>
        <w:rPr>
          <w:rFonts w:hint="eastAsia" w:ascii="仿宋" w:hAnsi="仿宋" w:eastAsia="仿宋" w:cs="仿宋"/>
          <w:b/>
          <w:bCs/>
          <w:sz w:val="32"/>
          <w:szCs w:val="32"/>
          <w:u w:val="single"/>
        </w:rPr>
        <w:sectPr>
          <w:pgSz w:w="11906" w:h="16838"/>
          <w:pgMar w:top="1383" w:right="1406" w:bottom="1383" w:left="1406" w:header="851" w:footer="992" w:gutter="0"/>
          <w:cols w:space="0" w:num="1"/>
          <w:docGrid w:type="lines" w:linePitch="312" w:charSpace="0"/>
        </w:sectPr>
      </w:pPr>
    </w:p>
    <w:p>
      <w:pPr>
        <w:jc w:val="center"/>
        <w:rPr>
          <w:rFonts w:hint="eastAsia" w:ascii="仿宋" w:hAnsi="仿宋" w:eastAsia="仿宋" w:cs="仿宋"/>
          <w:b/>
          <w:sz w:val="32"/>
          <w:szCs w:val="32"/>
        </w:rPr>
      </w:pPr>
      <w:r>
        <w:rPr>
          <w:rFonts w:hint="eastAsia" w:ascii="仿宋" w:hAnsi="仿宋" w:eastAsia="仿宋" w:cs="仿宋"/>
          <w:b/>
          <w:sz w:val="32"/>
          <w:szCs w:val="32"/>
        </w:rPr>
        <w:t>一、招标书</w:t>
      </w:r>
    </w:p>
    <w:tbl>
      <w:tblPr>
        <w:tblStyle w:val="12"/>
        <w:tblpPr w:leftFromText="180" w:rightFromText="180" w:vertAnchor="text" w:horzAnchor="margin" w:tblpXSpec="center" w:tblpY="285"/>
        <w:tblOverlap w:val="never"/>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7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工程名称</w:t>
            </w:r>
          </w:p>
        </w:tc>
        <w:tc>
          <w:tcPr>
            <w:tcW w:w="7445" w:type="dxa"/>
            <w:tcBorders>
              <w:top w:val="single" w:color="auto" w:sz="4" w:space="0"/>
              <w:left w:val="single" w:color="auto" w:sz="4" w:space="0"/>
              <w:bottom w:val="single" w:color="auto" w:sz="4" w:space="0"/>
              <w:right w:val="single" w:color="auto" w:sz="4" w:space="0"/>
            </w:tcBorders>
          </w:tcPr>
          <w:p>
            <w:pPr>
              <w:widowControl/>
              <w:shd w:val="clear" w:color="auto" w:fill="FFFFFF"/>
              <w:wordWrap w:val="0"/>
              <w:spacing w:line="400" w:lineRule="exact"/>
              <w:ind w:right="105" w:rightChars="50"/>
              <w:rPr>
                <w:rFonts w:hint="eastAsia" w:ascii="仿宋" w:hAnsi="仿宋" w:eastAsia="仿宋" w:cs="仿宋"/>
                <w:kern w:val="15"/>
                <w:sz w:val="24"/>
              </w:rPr>
            </w:pPr>
            <w:r>
              <w:rPr>
                <w:rFonts w:hint="eastAsia" w:ascii="仿宋" w:hAnsi="仿宋" w:eastAsia="仿宋" w:cs="仿宋"/>
                <w:kern w:val="15"/>
                <w:sz w:val="24"/>
                <w:lang w:val="en-US" w:eastAsia="zh-CN"/>
              </w:rPr>
              <w:t>B11-B12号公寓楼</w:t>
            </w:r>
            <w:r>
              <w:rPr>
                <w:rFonts w:hint="eastAsia" w:ascii="仿宋" w:hAnsi="仿宋" w:eastAsia="仿宋" w:cs="仿宋"/>
                <w:kern w:val="15"/>
                <w:sz w:val="24"/>
              </w:rPr>
              <w:t>外墙保温及外墙饰面工程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建设地点</w:t>
            </w:r>
          </w:p>
        </w:tc>
        <w:tc>
          <w:tcPr>
            <w:tcW w:w="7445" w:type="dxa"/>
            <w:tcBorders>
              <w:top w:val="single" w:color="auto" w:sz="4" w:space="0"/>
              <w:left w:val="single" w:color="auto" w:sz="4" w:space="0"/>
              <w:bottom w:val="single" w:color="auto" w:sz="4" w:space="0"/>
              <w:right w:val="single" w:color="auto" w:sz="4" w:space="0"/>
            </w:tcBorders>
          </w:tcPr>
          <w:p>
            <w:pPr>
              <w:widowControl/>
              <w:shd w:val="clear" w:color="auto" w:fill="FFFFFF"/>
              <w:wordWrap w:val="0"/>
              <w:spacing w:line="400" w:lineRule="exact"/>
              <w:ind w:right="105" w:rightChars="50"/>
              <w:rPr>
                <w:rFonts w:hint="eastAsia" w:ascii="仿宋" w:hAnsi="仿宋" w:eastAsia="仿宋" w:cs="仿宋"/>
                <w:sz w:val="24"/>
              </w:rPr>
            </w:pPr>
            <w:r>
              <w:rPr>
                <w:rFonts w:hint="eastAsia" w:ascii="仿宋" w:hAnsi="仿宋" w:eastAsia="仿宋" w:cs="仿宋"/>
                <w:kern w:val="15"/>
                <w:sz w:val="24"/>
              </w:rPr>
              <w:t>陕西省泾阳县泾干镇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招标方式</w:t>
            </w:r>
          </w:p>
        </w:tc>
        <w:tc>
          <w:tcPr>
            <w:tcW w:w="7445" w:type="dxa"/>
            <w:tcBorders>
              <w:top w:val="single" w:color="auto" w:sz="4" w:space="0"/>
              <w:left w:val="single" w:color="auto" w:sz="4" w:space="0"/>
              <w:bottom w:val="single" w:color="auto" w:sz="4" w:space="0"/>
              <w:right w:val="single" w:color="auto" w:sz="4" w:space="0"/>
            </w:tcBorders>
          </w:tcPr>
          <w:p>
            <w:pPr>
              <w:pStyle w:val="8"/>
              <w:pBdr>
                <w:bottom w:val="none" w:color="auto" w:sz="0" w:space="0"/>
              </w:pBdr>
              <w:tabs>
                <w:tab w:val="left" w:pos="420"/>
              </w:tabs>
              <w:snapToGrid/>
              <w:spacing w:line="400" w:lineRule="exact"/>
              <w:jc w:val="both"/>
              <w:rPr>
                <w:rFonts w:hint="eastAsia" w:ascii="仿宋" w:hAnsi="仿宋" w:eastAsia="仿宋" w:cs="仿宋"/>
                <w:sz w:val="24"/>
                <w:szCs w:val="24"/>
              </w:rPr>
            </w:pPr>
            <w:r>
              <w:rPr>
                <w:rFonts w:hint="eastAsia" w:ascii="仿宋" w:hAnsi="仿宋" w:eastAsia="仿宋" w:cs="仿宋"/>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承包方式</w:t>
            </w:r>
          </w:p>
        </w:tc>
        <w:tc>
          <w:tcPr>
            <w:tcW w:w="7445"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b/>
                <w:bCs/>
                <w:sz w:val="24"/>
              </w:rPr>
            </w:pPr>
            <w:r>
              <w:rPr>
                <w:rFonts w:hint="eastAsia" w:ascii="仿宋" w:hAnsi="仿宋" w:eastAsia="仿宋" w:cs="仿宋"/>
                <w:b/>
                <w:bCs/>
                <w:sz w:val="24"/>
              </w:rPr>
              <w:t xml:space="preserve">包工、包料、包安全、包工期、包质量、包文明施工、包复检和验收工作（包括竣工资料）。 </w:t>
            </w:r>
          </w:p>
          <w:p>
            <w:pPr>
              <w:spacing w:line="240" w:lineRule="atLeast"/>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工程概况</w:t>
            </w:r>
          </w:p>
        </w:tc>
        <w:tc>
          <w:tcPr>
            <w:tcW w:w="7445" w:type="dxa"/>
            <w:tcBorders>
              <w:top w:val="single" w:color="auto" w:sz="4" w:space="0"/>
              <w:left w:val="single" w:color="auto" w:sz="4" w:space="0"/>
              <w:bottom w:val="single" w:color="auto" w:sz="4" w:space="0"/>
              <w:right w:val="single" w:color="auto" w:sz="4" w:space="0"/>
            </w:tcBorders>
          </w:tcPr>
          <w:p>
            <w:pPr>
              <w:pStyle w:val="8"/>
              <w:pBdr>
                <w:bottom w:val="none" w:color="auto" w:sz="0" w:space="0"/>
              </w:pBdr>
              <w:tabs>
                <w:tab w:val="left" w:pos="420"/>
              </w:tabs>
              <w:snapToGrid/>
              <w:spacing w:line="400" w:lineRule="exact"/>
              <w:jc w:val="both"/>
              <w:rPr>
                <w:rFonts w:hint="eastAsia" w:ascii="仿宋" w:hAnsi="仿宋" w:eastAsia="仿宋" w:cs="仿宋"/>
                <w:sz w:val="24"/>
                <w:szCs w:val="24"/>
                <w:lang w:val="en-US" w:eastAsia="zh-CN"/>
              </w:rPr>
            </w:pPr>
            <w:r>
              <w:rPr>
                <w:rFonts w:hint="eastAsia" w:ascii="仿宋" w:hAnsi="仿宋" w:eastAsia="仿宋" w:cs="仿宋"/>
                <w:kern w:val="15"/>
                <w:sz w:val="24"/>
                <w:szCs w:val="24"/>
              </w:rPr>
              <w:t xml:space="preserve"> </w:t>
            </w:r>
            <w:r>
              <w:rPr>
                <w:rFonts w:hint="eastAsia" w:ascii="仿宋" w:hAnsi="仿宋" w:eastAsia="仿宋" w:cs="仿宋"/>
                <w:kern w:val="15"/>
                <w:sz w:val="24"/>
                <w:szCs w:val="24"/>
                <w:lang w:val="en-US" w:eastAsia="zh-CN"/>
              </w:rPr>
              <w:t>B11/B12号公寓楼框架结构，建筑面积为</w:t>
            </w:r>
            <w:r>
              <w:rPr>
                <w:rFonts w:hint="eastAsia" w:ascii="仿宋" w:hAnsi="仿宋" w:eastAsia="仿宋" w:cs="仿宋"/>
                <w:kern w:val="15"/>
                <w:sz w:val="24"/>
                <w:szCs w:val="24"/>
                <w:u w:val="single"/>
                <w:lang w:val="en-US" w:eastAsia="zh-CN"/>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6894.25</w:t>
            </w:r>
            <w:r>
              <w:rPr>
                <w:rFonts w:hint="eastAsia" w:ascii="仿宋" w:hAnsi="仿宋" w:eastAsia="仿宋" w:cs="仿宋"/>
                <w:kern w:val="15"/>
                <w:sz w:val="24"/>
                <w:szCs w:val="24"/>
                <w:highlight w:val="none"/>
                <w:u w:val="single"/>
                <w:lang w:val="en-US" w:eastAsia="zh-CN"/>
              </w:rPr>
              <w:t>/</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6894.25</w:t>
            </w:r>
            <w:r>
              <w:rPr>
                <w:rFonts w:hint="eastAsia" w:ascii="仿宋" w:hAnsi="仿宋" w:eastAsia="仿宋" w:cs="仿宋"/>
                <w:kern w:val="15"/>
                <w:sz w:val="24"/>
                <w:szCs w:val="24"/>
                <w:u w:val="single"/>
                <w:lang w:val="en-US" w:eastAsia="zh-CN"/>
              </w:rPr>
              <w:t xml:space="preserve"> </w:t>
            </w:r>
            <w:r>
              <w:rPr>
                <w:rFonts w:hint="eastAsia" w:ascii="仿宋" w:hAnsi="仿宋" w:eastAsia="仿宋" w:cs="仿宋"/>
                <w:kern w:val="15"/>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招标范围</w:t>
            </w:r>
          </w:p>
        </w:tc>
        <w:tc>
          <w:tcPr>
            <w:tcW w:w="7445" w:type="dxa"/>
            <w:tcBorders>
              <w:top w:val="single" w:color="auto" w:sz="4" w:space="0"/>
              <w:left w:val="single" w:color="auto" w:sz="4" w:space="0"/>
              <w:bottom w:val="single" w:color="auto" w:sz="4" w:space="0"/>
              <w:right w:val="single" w:color="auto" w:sz="4" w:space="0"/>
            </w:tcBorders>
          </w:tcPr>
          <w:p>
            <w:pPr>
              <w:rPr>
                <w:rFonts w:hint="eastAsia" w:ascii="仿宋" w:hAnsi="仿宋" w:eastAsia="仿宋" w:cs="仿宋"/>
                <w:bCs/>
                <w:snapToGrid w:val="0"/>
                <w:sz w:val="24"/>
              </w:rPr>
            </w:pPr>
            <w:r>
              <w:rPr>
                <w:rFonts w:hint="eastAsia" w:ascii="仿宋" w:hAnsi="仿宋" w:eastAsia="仿宋" w:cs="仿宋"/>
                <w:bCs/>
                <w:snapToGrid w:val="0"/>
                <w:sz w:val="24"/>
              </w:rPr>
              <w:t xml:space="preserve">    </w:t>
            </w:r>
            <w:r>
              <w:rPr>
                <w:rFonts w:hint="eastAsia" w:ascii="仿宋" w:hAnsi="仿宋" w:eastAsia="仿宋" w:cs="仿宋"/>
                <w:color w:val="000000" w:themeColor="text1"/>
                <w:sz w:val="24"/>
                <w14:textFill>
                  <w14:solidFill>
                    <w14:schemeClr w14:val="tx1"/>
                  </w14:solidFill>
                </w14:textFill>
              </w:rPr>
              <w:t>包括本工程范围包括外墙外保温板安装、涂料、真石漆喷涂饰面、竣工验收、维保等工作内容。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报价方式</w:t>
            </w:r>
          </w:p>
        </w:tc>
        <w:tc>
          <w:tcPr>
            <w:tcW w:w="7445" w:type="dxa"/>
            <w:tcBorders>
              <w:top w:val="single" w:color="auto" w:sz="4" w:space="0"/>
              <w:left w:val="single" w:color="auto" w:sz="4" w:space="0"/>
              <w:bottom w:val="single" w:color="auto" w:sz="4" w:space="0"/>
              <w:right w:val="single" w:color="auto" w:sz="4" w:space="0"/>
            </w:tcBorders>
          </w:tcPr>
          <w:p>
            <w:pPr>
              <w:tabs>
                <w:tab w:val="left" w:pos="180"/>
                <w:tab w:val="left" w:pos="360"/>
              </w:tabs>
              <w:ind w:left="482" w:hanging="482" w:hangingChars="200"/>
              <w:rPr>
                <w:rFonts w:hint="eastAsia" w:ascii="仿宋" w:hAnsi="仿宋" w:eastAsia="仿宋" w:cs="仿宋"/>
                <w:sz w:val="24"/>
              </w:rPr>
            </w:pPr>
            <w:r>
              <w:rPr>
                <w:rFonts w:hint="eastAsia" w:ascii="仿宋" w:hAnsi="仿宋" w:eastAsia="仿宋" w:cs="仿宋"/>
                <w:b/>
                <w:bCs/>
                <w:sz w:val="24"/>
              </w:rPr>
              <w:t>投标报价单按市场价计价进行编制</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质量等级</w:t>
            </w:r>
            <w:r>
              <w:rPr>
                <w:rFonts w:hint="eastAsia" w:ascii="仿宋" w:hAnsi="仿宋" w:eastAsia="仿宋" w:cs="仿宋"/>
                <w:bCs/>
                <w:sz w:val="24"/>
              </w:rPr>
              <w:t>及</w:t>
            </w:r>
          </w:p>
          <w:p>
            <w:pPr>
              <w:spacing w:line="400" w:lineRule="exact"/>
              <w:jc w:val="center"/>
              <w:rPr>
                <w:rFonts w:hint="eastAsia" w:ascii="仿宋" w:hAnsi="仿宋" w:eastAsia="仿宋" w:cs="仿宋"/>
                <w:sz w:val="24"/>
              </w:rPr>
            </w:pPr>
            <w:r>
              <w:rPr>
                <w:rFonts w:hint="eastAsia" w:ascii="仿宋" w:hAnsi="仿宋" w:eastAsia="仿宋" w:cs="仿宋"/>
                <w:bCs/>
                <w:sz w:val="24"/>
              </w:rPr>
              <w:t>质量标准</w:t>
            </w:r>
          </w:p>
        </w:tc>
        <w:tc>
          <w:tcPr>
            <w:tcW w:w="7445"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4"/>
              </w:rPr>
            </w:pPr>
            <w:r>
              <w:rPr>
                <w:rFonts w:hint="eastAsia" w:ascii="仿宋" w:hAnsi="仿宋" w:eastAsia="仿宋" w:cs="仿宋"/>
                <w:color w:val="000000" w:themeColor="text1"/>
                <w:sz w:val="24"/>
                <w14:textFill>
                  <w14:solidFill>
                    <w14:schemeClr w14:val="tx1"/>
                  </w14:solidFill>
                </w14:textFill>
              </w:rPr>
              <w:t>所有工程施工材料和设备质量必须符合国家相关行业标准、国家有关验收规范标准，质量等级为“合格”。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sz w:val="24"/>
              </w:rPr>
            </w:pPr>
            <w:r>
              <w:rPr>
                <w:rFonts w:hint="eastAsia" w:ascii="仿宋" w:hAnsi="仿宋" w:eastAsia="仿宋" w:cs="仿宋"/>
                <w:sz w:val="24"/>
              </w:rPr>
              <w:t>投标有效期</w:t>
            </w:r>
          </w:p>
        </w:tc>
        <w:tc>
          <w:tcPr>
            <w:tcW w:w="7445"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4"/>
              </w:rPr>
            </w:pPr>
            <w:r>
              <w:rPr>
                <w:rFonts w:hint="eastAsia" w:ascii="仿宋" w:hAnsi="仿宋" w:eastAsia="仿宋" w:cs="仿宋"/>
                <w:sz w:val="24"/>
              </w:rPr>
              <w:t>投标书递交后</w:t>
            </w:r>
            <w:r>
              <w:rPr>
                <w:rFonts w:hint="eastAsia" w:ascii="仿宋" w:hAnsi="仿宋" w:eastAsia="仿宋" w:cs="仿宋"/>
                <w:sz w:val="24"/>
                <w:u w:val="single"/>
              </w:rPr>
              <w:t>60</w:t>
            </w:r>
            <w:r>
              <w:rPr>
                <w:rFonts w:hint="eastAsia" w:ascii="仿宋" w:hAnsi="仿宋" w:eastAsia="仿宋" w:cs="仿宋"/>
                <w:sz w:val="24"/>
              </w:rPr>
              <w:t xml:space="preserve">天内有效。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投标单位资质</w:t>
            </w:r>
          </w:p>
          <w:p>
            <w:pPr>
              <w:spacing w:line="400" w:lineRule="exact"/>
              <w:jc w:val="center"/>
              <w:rPr>
                <w:rFonts w:hint="eastAsia" w:ascii="仿宋" w:hAnsi="仿宋" w:eastAsia="仿宋" w:cs="仿宋"/>
                <w:bCs/>
                <w:sz w:val="24"/>
              </w:rPr>
            </w:pPr>
            <w:r>
              <w:rPr>
                <w:rFonts w:hint="eastAsia" w:ascii="仿宋" w:hAnsi="仿宋" w:eastAsia="仿宋" w:cs="仿宋"/>
                <w:bCs/>
                <w:sz w:val="24"/>
              </w:rPr>
              <w:t>及其他要求</w:t>
            </w:r>
          </w:p>
        </w:tc>
        <w:tc>
          <w:tcPr>
            <w:tcW w:w="7445" w:type="dxa"/>
            <w:tcBorders>
              <w:top w:val="single" w:color="auto" w:sz="4" w:space="0"/>
              <w:left w:val="single" w:color="auto" w:sz="4" w:space="0"/>
              <w:bottom w:val="single" w:color="auto" w:sz="4" w:space="0"/>
              <w:right w:val="single" w:color="auto" w:sz="4" w:space="0"/>
            </w:tcBorders>
          </w:tcPr>
          <w:p>
            <w:pPr>
              <w:pStyle w:val="8"/>
              <w:pBdr>
                <w:bottom w:val="none" w:color="auto" w:sz="0" w:space="0"/>
              </w:pBdr>
              <w:tabs>
                <w:tab w:val="left" w:pos="420"/>
              </w:tabs>
              <w:snapToGrid/>
              <w:spacing w:line="400" w:lineRule="exact"/>
              <w:jc w:val="both"/>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eastAsia="zh-CN"/>
              </w:rPr>
              <w:t>.</w:t>
            </w:r>
            <w:r>
              <w:rPr>
                <w:rFonts w:hint="eastAsia" w:ascii="仿宋" w:hAnsi="仿宋" w:eastAsia="仿宋" w:cs="仿宋"/>
                <w:bCs/>
                <w:sz w:val="24"/>
                <w:szCs w:val="24"/>
              </w:rPr>
              <w:t>具有专业施工二级或二级以上资质的企业；</w:t>
            </w:r>
          </w:p>
          <w:p>
            <w:pPr>
              <w:tabs>
                <w:tab w:val="left" w:pos="180"/>
              </w:tabs>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eastAsia="zh-CN"/>
              </w:rPr>
              <w:t>.</w:t>
            </w:r>
            <w:r>
              <w:rPr>
                <w:rFonts w:hint="eastAsia" w:ascii="仿宋" w:hAnsi="仿宋" w:eastAsia="仿宋" w:cs="仿宋"/>
                <w:sz w:val="24"/>
              </w:rPr>
              <w:t>近年业绩一览表；</w:t>
            </w:r>
          </w:p>
          <w:p>
            <w:pPr>
              <w:tabs>
                <w:tab w:val="left" w:pos="180"/>
                <w:tab w:val="left" w:pos="360"/>
              </w:tabs>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eastAsia="zh-CN"/>
              </w:rPr>
              <w:t>.</w:t>
            </w:r>
            <w:r>
              <w:rPr>
                <w:rFonts w:hint="eastAsia" w:ascii="仿宋" w:hAnsi="仿宋" w:eastAsia="仿宋" w:cs="仿宋"/>
                <w:sz w:val="24"/>
              </w:rPr>
              <w:t>公司营业执照、资质等证明文件；</w:t>
            </w:r>
          </w:p>
          <w:p>
            <w:pPr>
              <w:tabs>
                <w:tab w:val="left" w:pos="180"/>
                <w:tab w:val="left" w:pos="360"/>
              </w:tabs>
              <w:rPr>
                <w:rFonts w:hint="eastAsia" w:ascii="仿宋" w:hAnsi="仿宋" w:eastAsia="仿宋" w:cs="仿宋"/>
                <w:bCs/>
                <w:sz w:val="24"/>
              </w:rPr>
            </w:pPr>
            <w:r>
              <w:rPr>
                <w:rFonts w:hint="eastAsia" w:ascii="仿宋" w:hAnsi="仿宋" w:eastAsia="仿宋" w:cs="仿宋"/>
                <w:bCs/>
                <w:sz w:val="24"/>
              </w:rPr>
              <w:t>4</w:t>
            </w:r>
            <w:r>
              <w:rPr>
                <w:rFonts w:hint="eastAsia" w:ascii="仿宋" w:hAnsi="仿宋" w:eastAsia="仿宋" w:cs="仿宋"/>
                <w:bCs/>
                <w:sz w:val="24"/>
                <w:lang w:eastAsia="zh-CN"/>
              </w:rPr>
              <w:t>.</w:t>
            </w:r>
            <w:r>
              <w:rPr>
                <w:rFonts w:hint="eastAsia" w:ascii="仿宋" w:hAnsi="仿宋" w:eastAsia="仿宋" w:cs="仿宋"/>
                <w:bCs/>
                <w:sz w:val="24"/>
              </w:rPr>
              <w:t>施工组织设计（必需有电子文档—U盘）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exact"/>
          <w:jc w:val="center"/>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技术要求</w:t>
            </w:r>
          </w:p>
        </w:tc>
        <w:tc>
          <w:tcPr>
            <w:tcW w:w="7445" w:type="dxa"/>
            <w:tcBorders>
              <w:top w:val="single" w:color="auto" w:sz="4" w:space="0"/>
              <w:left w:val="single" w:color="auto" w:sz="4" w:space="0"/>
              <w:bottom w:val="single" w:color="auto" w:sz="4" w:space="0"/>
              <w:right w:val="single" w:color="auto" w:sz="4" w:space="0"/>
            </w:tcBorders>
            <w:shd w:val="clear" w:color="auto" w:fill="auto"/>
          </w:tcPr>
          <w:p>
            <w:pPr>
              <w:numPr>
                <w:ilvl w:val="0"/>
                <w:numId w:val="0"/>
              </w:numPr>
              <w:spacing w:line="320" w:lineRule="exact"/>
              <w:rPr>
                <w:rFonts w:hint="eastAsia" w:ascii="仿宋" w:hAnsi="仿宋" w:eastAsia="仿宋" w:cs="仿宋"/>
                <w:sz w:val="24"/>
                <w:lang w:eastAsia="zh-CN"/>
              </w:rPr>
            </w:pPr>
            <w:r>
              <w:rPr>
                <w:rFonts w:hint="eastAsia" w:ascii="仿宋" w:hAnsi="仿宋" w:eastAsia="仿宋" w:cs="仿宋"/>
                <w:sz w:val="24"/>
                <w:lang w:val="en-US" w:eastAsia="zh-CN"/>
              </w:rPr>
              <w:t>1.</w:t>
            </w:r>
            <w:r>
              <w:rPr>
                <w:rFonts w:hint="eastAsia" w:ascii="仿宋" w:hAnsi="仿宋" w:eastAsia="仿宋" w:cs="仿宋"/>
                <w:sz w:val="24"/>
              </w:rPr>
              <w:t>外墙保温板安装</w:t>
            </w:r>
            <w:r>
              <w:rPr>
                <w:rFonts w:hint="eastAsia" w:ascii="仿宋" w:hAnsi="仿宋" w:eastAsia="仿宋" w:cs="仿宋"/>
                <w:sz w:val="24"/>
              </w:rPr>
              <w:tab/>
            </w:r>
            <w:r>
              <w:rPr>
                <w:rFonts w:hint="eastAsia" w:ascii="仿宋" w:hAnsi="仿宋" w:eastAsia="仿宋" w:cs="仿宋"/>
                <w:sz w:val="24"/>
                <w:lang w:eastAsia="zh-CN"/>
              </w:rPr>
              <w:t>（</w:t>
            </w:r>
            <w:r>
              <w:rPr>
                <w:rFonts w:hint="eastAsia" w:ascii="仿宋" w:hAnsi="仿宋" w:eastAsia="仿宋" w:cs="仿宋"/>
                <w:sz w:val="24"/>
              </w:rPr>
              <w:t>外墙</w:t>
            </w:r>
            <w:r>
              <w:rPr>
                <w:rFonts w:hint="eastAsia" w:ascii="仿宋" w:hAnsi="仿宋" w:eastAsia="仿宋" w:cs="仿宋"/>
                <w:sz w:val="24"/>
                <w:lang w:eastAsia="zh-CN"/>
              </w:rPr>
              <w:t>）</w:t>
            </w:r>
            <w:r>
              <w:rPr>
                <w:rFonts w:hint="eastAsia" w:ascii="仿宋" w:hAnsi="仿宋" w:eastAsia="仿宋" w:cs="仿宋"/>
                <w:sz w:val="24"/>
              </w:rPr>
              <w:t>60厚水泥基泡沫保温板，</w:t>
            </w:r>
            <w:r>
              <w:rPr>
                <w:rFonts w:hint="eastAsia" w:ascii="仿宋" w:hAnsi="仿宋" w:eastAsia="仿宋" w:cs="仿宋"/>
                <w:sz w:val="24"/>
              </w:rPr>
              <w:tab/>
            </w:r>
            <w:r>
              <w:rPr>
                <w:rFonts w:hint="eastAsia" w:ascii="仿宋" w:hAnsi="仿宋" w:eastAsia="仿宋" w:cs="仿宋"/>
                <w:sz w:val="24"/>
              </w:rPr>
              <w:t>表观密度180 Kg/m³</w:t>
            </w:r>
            <w:r>
              <w:rPr>
                <w:rFonts w:hint="eastAsia" w:ascii="仿宋" w:hAnsi="仿宋" w:eastAsia="仿宋" w:cs="仿宋"/>
                <w:sz w:val="24"/>
                <w:lang w:eastAsia="zh-CN"/>
              </w:rPr>
              <w:t>，</w:t>
            </w:r>
            <w:r>
              <w:rPr>
                <w:rFonts w:hint="eastAsia" w:ascii="仿宋" w:hAnsi="仿宋" w:eastAsia="仿宋" w:cs="仿宋"/>
                <w:sz w:val="24"/>
              </w:rPr>
              <w:t>导热系数为0.055W/（M².K）及图纸有关要求</w:t>
            </w:r>
            <w:r>
              <w:rPr>
                <w:rFonts w:hint="eastAsia" w:ascii="仿宋" w:hAnsi="仿宋" w:eastAsia="仿宋" w:cs="仿宋"/>
                <w:sz w:val="24"/>
                <w:lang w:eastAsia="zh-CN"/>
              </w:rPr>
              <w:t>；</w:t>
            </w:r>
          </w:p>
          <w:p>
            <w:pPr>
              <w:numPr>
                <w:ilvl w:val="0"/>
                <w:numId w:val="0"/>
              </w:numPr>
              <w:spacing w:line="320" w:lineRule="exact"/>
              <w:ind w:leftChars="0"/>
              <w:rPr>
                <w:rFonts w:hint="eastAsia" w:ascii="仿宋" w:hAnsi="仿宋" w:eastAsia="仿宋" w:cs="仿宋"/>
                <w:sz w:val="24"/>
                <w:lang w:eastAsia="zh-CN"/>
              </w:rPr>
            </w:pPr>
            <w:r>
              <w:rPr>
                <w:rFonts w:hint="eastAsia" w:ascii="仿宋" w:hAnsi="仿宋" w:eastAsia="仿宋" w:cs="仿宋"/>
                <w:sz w:val="24"/>
                <w:lang w:val="en-US" w:eastAsia="zh-CN"/>
              </w:rPr>
              <w:t>2.</w:t>
            </w:r>
            <w:r>
              <w:rPr>
                <w:rFonts w:hint="eastAsia" w:ascii="仿宋" w:hAnsi="仿宋" w:eastAsia="仿宋" w:cs="仿宋"/>
                <w:sz w:val="24"/>
              </w:rPr>
              <w:t>外墙真石漆喷涂</w:t>
            </w:r>
            <w:r>
              <w:rPr>
                <w:rFonts w:hint="eastAsia" w:ascii="仿宋" w:hAnsi="仿宋" w:eastAsia="仿宋" w:cs="仿宋"/>
                <w:sz w:val="24"/>
                <w:lang w:eastAsia="zh-CN"/>
              </w:rPr>
              <w:t>（</w:t>
            </w:r>
            <w:r>
              <w:rPr>
                <w:rFonts w:hint="eastAsia" w:ascii="仿宋" w:hAnsi="仿宋" w:eastAsia="仿宋" w:cs="仿宋"/>
                <w:sz w:val="24"/>
              </w:rPr>
              <w:t>外墙</w:t>
            </w:r>
            <w:r>
              <w:rPr>
                <w:rFonts w:hint="eastAsia" w:ascii="仿宋" w:hAnsi="仿宋" w:eastAsia="仿宋" w:cs="仿宋"/>
                <w:sz w:val="24"/>
                <w:lang w:eastAsia="zh-CN"/>
              </w:rPr>
              <w:t>）</w:t>
            </w:r>
            <w:r>
              <w:rPr>
                <w:rFonts w:hint="eastAsia" w:ascii="仿宋" w:hAnsi="仿宋" w:eastAsia="仿宋" w:cs="仿宋"/>
                <w:sz w:val="24"/>
              </w:rPr>
              <w:t>合成树脂乳液真石涂料</w:t>
            </w:r>
            <w:r>
              <w:rPr>
                <w:rFonts w:hint="eastAsia" w:ascii="仿宋" w:hAnsi="仿宋" w:eastAsia="仿宋" w:cs="仿宋"/>
                <w:sz w:val="24"/>
                <w:lang w:eastAsia="zh-CN"/>
              </w:rPr>
              <w:t>，</w:t>
            </w:r>
            <w:r>
              <w:rPr>
                <w:rFonts w:hint="eastAsia" w:ascii="仿宋" w:hAnsi="仿宋" w:eastAsia="仿宋" w:cs="仿宋"/>
                <w:sz w:val="24"/>
              </w:rPr>
              <w:t>陕09J01外涂3</w:t>
            </w:r>
            <w:r>
              <w:rPr>
                <w:rFonts w:hint="eastAsia" w:ascii="仿宋" w:hAnsi="仿宋" w:eastAsia="仿宋" w:cs="仿宋"/>
                <w:sz w:val="24"/>
                <w:lang w:eastAsia="zh-CN"/>
              </w:rPr>
              <w:t>；</w:t>
            </w:r>
          </w:p>
          <w:p>
            <w:pPr>
              <w:spacing w:line="320" w:lineRule="exact"/>
              <w:rPr>
                <w:rFonts w:hint="eastAsia" w:ascii="仿宋" w:hAnsi="仿宋" w:eastAsia="仿宋" w:cs="仿宋"/>
                <w:sz w:val="24"/>
                <w:lang w:eastAsia="zh-CN"/>
              </w:rPr>
            </w:pPr>
            <w:r>
              <w:rPr>
                <w:rFonts w:hint="eastAsia" w:ascii="仿宋" w:hAnsi="仿宋" w:eastAsia="仿宋" w:cs="仿宋"/>
                <w:sz w:val="24"/>
                <w:lang w:val="en-US" w:eastAsia="zh-CN"/>
              </w:rPr>
              <w:t>3.</w:t>
            </w:r>
            <w:r>
              <w:rPr>
                <w:rFonts w:hint="eastAsia" w:ascii="仿宋" w:hAnsi="仿宋" w:eastAsia="仿宋" w:cs="仿宋"/>
                <w:sz w:val="24"/>
              </w:rPr>
              <w:t>外墙真涂料喷刷</w:t>
            </w:r>
            <w:r>
              <w:rPr>
                <w:rFonts w:hint="eastAsia" w:ascii="仿宋" w:hAnsi="仿宋" w:eastAsia="仿宋" w:cs="仿宋"/>
                <w:sz w:val="24"/>
              </w:rPr>
              <w:tab/>
            </w:r>
            <w:r>
              <w:rPr>
                <w:rFonts w:hint="eastAsia" w:ascii="仿宋" w:hAnsi="仿宋" w:eastAsia="仿宋" w:cs="仿宋"/>
                <w:sz w:val="24"/>
                <w:lang w:eastAsia="zh-CN"/>
              </w:rPr>
              <w:t>（</w:t>
            </w:r>
            <w:r>
              <w:rPr>
                <w:rFonts w:hint="eastAsia" w:ascii="仿宋" w:hAnsi="仿宋" w:eastAsia="仿宋" w:cs="仿宋"/>
                <w:sz w:val="24"/>
              </w:rPr>
              <w:t>外墙</w:t>
            </w:r>
            <w:r>
              <w:rPr>
                <w:rFonts w:hint="eastAsia" w:ascii="仿宋" w:hAnsi="仿宋" w:eastAsia="仿宋" w:cs="仿宋"/>
                <w:sz w:val="24"/>
                <w:lang w:eastAsia="zh-CN"/>
              </w:rPr>
              <w:t>）</w:t>
            </w:r>
            <w:r>
              <w:rPr>
                <w:rFonts w:hint="eastAsia" w:ascii="仿宋" w:hAnsi="仿宋" w:eastAsia="仿宋" w:cs="仿宋"/>
                <w:sz w:val="24"/>
              </w:rPr>
              <w:t>无机建筑涂料</w:t>
            </w:r>
            <w:r>
              <w:rPr>
                <w:rFonts w:hint="eastAsia" w:ascii="仿宋" w:hAnsi="仿宋" w:eastAsia="仿宋" w:cs="仿宋"/>
                <w:sz w:val="24"/>
                <w:lang w:eastAsia="zh-CN"/>
              </w:rPr>
              <w:t>，</w:t>
            </w:r>
            <w:r>
              <w:rPr>
                <w:rFonts w:hint="eastAsia" w:ascii="仿宋" w:hAnsi="仿宋" w:eastAsia="仿宋" w:cs="仿宋"/>
                <w:sz w:val="24"/>
              </w:rPr>
              <w:t>陕09J01外涂1</w:t>
            </w:r>
            <w:r>
              <w:rPr>
                <w:rFonts w:hint="eastAsia" w:ascii="仿宋" w:hAnsi="仿宋" w:eastAsia="仿宋" w:cs="仿宋"/>
                <w:sz w:val="24"/>
                <w:lang w:eastAsia="zh-CN"/>
              </w:rPr>
              <w:t>；</w:t>
            </w:r>
          </w:p>
          <w:p>
            <w:pPr>
              <w:spacing w:line="320" w:lineRule="exact"/>
              <w:rPr>
                <w:rFonts w:hint="eastAsia" w:ascii="仿宋" w:hAnsi="仿宋" w:eastAsia="仿宋" w:cs="仿宋"/>
                <w:sz w:val="24"/>
                <w:lang w:eastAsia="zh-CN"/>
              </w:rPr>
            </w:pPr>
            <w:r>
              <w:rPr>
                <w:rFonts w:hint="eastAsia" w:ascii="仿宋" w:hAnsi="仿宋" w:eastAsia="仿宋" w:cs="仿宋"/>
                <w:sz w:val="24"/>
                <w:lang w:val="en-US" w:eastAsia="zh-CN"/>
              </w:rPr>
              <w:t>4.</w:t>
            </w:r>
            <w:r>
              <w:rPr>
                <w:rFonts w:hint="eastAsia" w:ascii="仿宋" w:hAnsi="仿宋" w:eastAsia="仿宋" w:cs="仿宋"/>
                <w:sz w:val="24"/>
              </w:rPr>
              <w:t>保温板</w:t>
            </w:r>
            <w:r>
              <w:rPr>
                <w:rFonts w:hint="eastAsia" w:ascii="仿宋" w:hAnsi="仿宋" w:eastAsia="仿宋" w:cs="仿宋"/>
                <w:sz w:val="24"/>
                <w:lang w:eastAsia="zh-CN"/>
              </w:rPr>
              <w:t>（</w:t>
            </w:r>
            <w:r>
              <w:rPr>
                <w:rFonts w:hint="eastAsia" w:ascii="仿宋" w:hAnsi="仿宋" w:eastAsia="仿宋" w:cs="仿宋"/>
                <w:sz w:val="24"/>
              </w:rPr>
              <w:t>地面周边</w:t>
            </w:r>
            <w:r>
              <w:rPr>
                <w:rFonts w:hint="eastAsia" w:ascii="仿宋" w:hAnsi="仿宋" w:eastAsia="仿宋" w:cs="仿宋"/>
                <w:sz w:val="24"/>
                <w:lang w:eastAsia="zh-CN"/>
              </w:rPr>
              <w:t>）</w:t>
            </w:r>
            <w:r>
              <w:rPr>
                <w:rFonts w:hint="eastAsia" w:ascii="仿宋" w:hAnsi="仿宋" w:eastAsia="仿宋" w:cs="仿宋"/>
                <w:sz w:val="24"/>
              </w:rPr>
              <w:t>50厚XPS挤塑保温板</w:t>
            </w:r>
            <w:r>
              <w:rPr>
                <w:rFonts w:hint="eastAsia" w:ascii="仿宋" w:hAnsi="仿宋" w:eastAsia="仿宋" w:cs="仿宋"/>
                <w:sz w:val="24"/>
              </w:rPr>
              <w:tab/>
            </w:r>
            <w:r>
              <w:rPr>
                <w:rFonts w:hint="eastAsia" w:ascii="仿宋" w:hAnsi="仿宋" w:eastAsia="仿宋" w:cs="仿宋"/>
                <w:sz w:val="24"/>
              </w:rPr>
              <w:t>表观密度35 Kg/m³</w:t>
            </w:r>
            <w:r>
              <w:rPr>
                <w:rFonts w:hint="eastAsia" w:ascii="仿宋" w:hAnsi="仿宋" w:eastAsia="仿宋" w:cs="仿宋"/>
                <w:sz w:val="24"/>
                <w:lang w:eastAsia="zh-CN"/>
              </w:rPr>
              <w:t>，</w:t>
            </w:r>
            <w:r>
              <w:rPr>
                <w:rFonts w:hint="eastAsia" w:ascii="仿宋" w:hAnsi="仿宋" w:eastAsia="仿宋" w:cs="仿宋"/>
                <w:sz w:val="24"/>
              </w:rPr>
              <w:t>导热系数为0.03W/（M.K）²</w:t>
            </w:r>
            <w:r>
              <w:rPr>
                <w:rFonts w:hint="eastAsia" w:ascii="仿宋" w:hAnsi="仿宋" w:eastAsia="仿宋" w:cs="仿宋"/>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jc w:val="center"/>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施工工期</w:t>
            </w:r>
          </w:p>
        </w:tc>
        <w:tc>
          <w:tcPr>
            <w:tcW w:w="7445" w:type="dxa"/>
            <w:tcBorders>
              <w:top w:val="single" w:color="auto" w:sz="4" w:space="0"/>
              <w:left w:val="single" w:color="auto" w:sz="4" w:space="0"/>
              <w:bottom w:val="single" w:color="auto" w:sz="4" w:space="0"/>
              <w:right w:val="single" w:color="auto" w:sz="4" w:space="0"/>
            </w:tcBorders>
            <w:shd w:val="clear" w:color="auto" w:fill="auto"/>
          </w:tcPr>
          <w:p>
            <w:pPr>
              <w:pStyle w:val="8"/>
              <w:pBdr>
                <w:bottom w:val="none" w:color="auto" w:sz="0" w:space="0"/>
              </w:pBdr>
              <w:tabs>
                <w:tab w:val="left" w:pos="420"/>
              </w:tabs>
              <w:snapToGrid/>
              <w:spacing w:line="400" w:lineRule="exact"/>
              <w:jc w:val="both"/>
              <w:rPr>
                <w:rFonts w:hint="eastAsia"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施工工期：为</w:t>
            </w:r>
            <w:r>
              <w:rPr>
                <w:rFonts w:hint="eastAsia" w:ascii="仿宋" w:hAnsi="仿宋" w:eastAsia="仿宋" w:cs="仿宋"/>
                <w:color w:val="000000" w:themeColor="text1"/>
                <w:sz w:val="24"/>
                <w:szCs w:val="24"/>
                <w:u w:val="single"/>
                <w:lang w:val="en-US" w:eastAsia="zh-CN"/>
                <w14:textFill>
                  <w14:solidFill>
                    <w14:schemeClr w14:val="tx1"/>
                  </w14:solidFill>
                </w14:textFill>
              </w:rPr>
              <w:t>45</w:t>
            </w:r>
            <w:r>
              <w:rPr>
                <w:rFonts w:hint="eastAsia" w:ascii="仿宋" w:hAnsi="仿宋" w:eastAsia="仿宋" w:cs="仿宋"/>
                <w:color w:val="000000" w:themeColor="text1"/>
                <w:sz w:val="24"/>
                <w:szCs w:val="24"/>
                <w14:textFill>
                  <w14:solidFill>
                    <w14:schemeClr w14:val="tx1"/>
                  </w14:solidFill>
                </w14:textFill>
              </w:rPr>
              <w:t>天。预计</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4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30 </w:t>
            </w:r>
            <w:r>
              <w:rPr>
                <w:rFonts w:hint="eastAsia" w:ascii="仿宋" w:hAnsi="仿宋" w:eastAsia="仿宋" w:cs="仿宋"/>
                <w:color w:val="000000" w:themeColor="text1"/>
                <w:sz w:val="24"/>
                <w:szCs w:val="24"/>
                <w14:textFill>
                  <w14:solidFill>
                    <w14:schemeClr w14:val="tx1"/>
                  </w14:solidFill>
                </w14:textFill>
              </w:rPr>
              <w:t>日进场，具体开工日期为</w:t>
            </w:r>
            <w:r>
              <w:rPr>
                <w:rFonts w:hint="eastAsia" w:ascii="仿宋" w:hAnsi="仿宋" w:eastAsia="仿宋" w:cs="仿宋"/>
                <w:color w:val="000000" w:themeColor="text1"/>
                <w:sz w:val="24"/>
                <w:szCs w:val="24"/>
                <w:u w:val="single"/>
                <w14:textFill>
                  <w14:solidFill>
                    <w14:schemeClr w14:val="tx1"/>
                  </w14:solidFill>
                </w14:textFill>
              </w:rPr>
              <w:t>以甲方要求进场施工指令</w:t>
            </w:r>
            <w:r>
              <w:rPr>
                <w:rFonts w:hint="eastAsia" w:ascii="仿宋" w:hAnsi="仿宋" w:eastAsia="仿宋" w:cs="仿宋"/>
                <w:color w:val="000000" w:themeColor="text1"/>
                <w:sz w:val="24"/>
                <w:szCs w:val="24"/>
                <w14:textFill>
                  <w14:solidFill>
                    <w14:schemeClr w14:val="tx1"/>
                  </w14:solidFill>
                </w14:textFill>
              </w:rPr>
              <w:t>为开工日期。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91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eastAsia" w:ascii="仿宋" w:hAnsi="仿宋" w:eastAsia="仿宋" w:cs="仿宋"/>
                <w:bCs/>
                <w:kern w:val="2"/>
                <w:sz w:val="24"/>
                <w:szCs w:val="24"/>
                <w:lang w:val="en-US" w:eastAsia="zh-CN" w:bidi="ar-SA"/>
              </w:rPr>
            </w:pPr>
            <w:r>
              <w:rPr>
                <w:rFonts w:hint="eastAsia" w:ascii="仿宋" w:hAnsi="仿宋" w:eastAsia="仿宋" w:cs="仿宋"/>
                <w:bCs/>
                <w:sz w:val="24"/>
                <w:lang w:val="en-US" w:eastAsia="zh-CN"/>
              </w:rPr>
              <w:t>付款方式</w:t>
            </w:r>
          </w:p>
        </w:tc>
        <w:tc>
          <w:tcPr>
            <w:tcW w:w="7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仿宋" w:hAnsi="仿宋" w:eastAsia="仿宋" w:cs="仿宋"/>
                <w:kern w:val="2"/>
                <w:sz w:val="24"/>
                <w:szCs w:val="24"/>
                <w:lang w:val="en-US" w:eastAsia="zh-CN" w:bidi="ar-SA"/>
              </w:rPr>
            </w:pPr>
            <w:r>
              <w:rPr>
                <w:rFonts w:hint="eastAsia" w:ascii="仿宋" w:hAnsi="仿宋" w:eastAsia="仿宋" w:cs="仿宋"/>
                <w:sz w:val="24"/>
                <w:lang w:val="en-US" w:eastAsia="zh-CN"/>
              </w:rPr>
              <w:t>1.此项工程无预付款；2.工程完工验收合格后于2023年9月30日前支付至97%，3%为质保金，质保2年。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招标文件发放</w:t>
            </w:r>
          </w:p>
          <w:p>
            <w:pPr>
              <w:spacing w:line="400" w:lineRule="exact"/>
              <w:jc w:val="center"/>
              <w:rPr>
                <w:rFonts w:hint="eastAsia" w:ascii="仿宋" w:hAnsi="仿宋" w:eastAsia="仿宋" w:cs="仿宋"/>
                <w:bCs/>
                <w:sz w:val="24"/>
              </w:rPr>
            </w:pPr>
            <w:r>
              <w:rPr>
                <w:rFonts w:hint="eastAsia" w:ascii="仿宋" w:hAnsi="仿宋" w:eastAsia="仿宋" w:cs="仿宋"/>
                <w:bCs/>
                <w:sz w:val="24"/>
              </w:rPr>
              <w:t>时间、地点</w:t>
            </w:r>
          </w:p>
        </w:tc>
        <w:tc>
          <w:tcPr>
            <w:tcW w:w="7445" w:type="dxa"/>
            <w:tcBorders>
              <w:top w:val="single" w:color="auto" w:sz="4" w:space="0"/>
              <w:left w:val="single" w:color="auto" w:sz="4" w:space="0"/>
              <w:bottom w:val="single" w:color="auto" w:sz="4" w:space="0"/>
              <w:right w:val="single" w:color="auto" w:sz="4" w:space="0"/>
            </w:tcBorders>
          </w:tcPr>
          <w:p>
            <w:pPr>
              <w:widowControl/>
              <w:spacing w:line="400" w:lineRule="exact"/>
              <w:rPr>
                <w:rFonts w:hint="eastAsia" w:ascii="仿宋" w:hAnsi="仿宋" w:eastAsia="仿宋" w:cs="仿宋"/>
                <w:sz w:val="24"/>
              </w:rPr>
            </w:pPr>
            <w:r>
              <w:rPr>
                <w:rFonts w:hint="eastAsia" w:ascii="仿宋" w:hAnsi="仿宋" w:eastAsia="仿宋" w:cs="仿宋"/>
                <w:sz w:val="24"/>
              </w:rPr>
              <w:t>时间：</w:t>
            </w:r>
            <w:r>
              <w:rPr>
                <w:rFonts w:hint="eastAsia" w:ascii="仿宋" w:hAnsi="仿宋" w:eastAsia="仿宋" w:cs="仿宋"/>
                <w:sz w:val="24"/>
                <w:u w:val="single"/>
                <w:lang w:val="en-US" w:eastAsia="zh-CN"/>
              </w:rPr>
              <w:t xml:space="preserve"> 2023  </w:t>
            </w:r>
            <w:r>
              <w:rPr>
                <w:rFonts w:hint="eastAsia" w:ascii="仿宋" w:hAnsi="仿宋" w:eastAsia="仿宋" w:cs="仿宋"/>
                <w:sz w:val="24"/>
              </w:rPr>
              <w:t>年</w:t>
            </w:r>
            <w:r>
              <w:rPr>
                <w:rFonts w:hint="eastAsia" w:ascii="仿宋" w:hAnsi="仿宋" w:eastAsia="仿宋" w:cs="仿宋"/>
                <w:sz w:val="24"/>
                <w:u w:val="single"/>
                <w:lang w:val="en-US" w:eastAsia="zh-CN"/>
              </w:rPr>
              <w:t xml:space="preserve">  1  </w:t>
            </w:r>
            <w:r>
              <w:rPr>
                <w:rFonts w:hint="eastAsia" w:ascii="仿宋" w:hAnsi="仿宋" w:eastAsia="仿宋" w:cs="仿宋"/>
                <w:sz w:val="24"/>
              </w:rPr>
              <w:t>月</w:t>
            </w:r>
            <w:r>
              <w:rPr>
                <w:rFonts w:hint="eastAsia" w:ascii="仿宋" w:hAnsi="仿宋" w:eastAsia="仿宋" w:cs="仿宋"/>
                <w:sz w:val="24"/>
                <w:u w:val="single"/>
                <w:lang w:val="en-US" w:eastAsia="zh-CN"/>
              </w:rPr>
              <w:t xml:space="preserve">   31  </w:t>
            </w:r>
            <w:r>
              <w:rPr>
                <w:rFonts w:hint="eastAsia" w:ascii="仿宋" w:hAnsi="仿宋" w:eastAsia="仿宋" w:cs="仿宋"/>
                <w:sz w:val="24"/>
              </w:rPr>
              <w:t>日</w:t>
            </w:r>
            <w:r>
              <w:rPr>
                <w:rFonts w:hint="eastAsia" w:ascii="仿宋" w:hAnsi="仿宋" w:eastAsia="仿宋" w:cs="仿宋"/>
                <w:sz w:val="24"/>
                <w:u w:val="single"/>
              </w:rPr>
              <w:t>18:00</w:t>
            </w:r>
            <w:r>
              <w:rPr>
                <w:rFonts w:hint="eastAsia" w:ascii="仿宋" w:hAnsi="仿宋" w:eastAsia="仿宋" w:cs="仿宋"/>
                <w:sz w:val="24"/>
              </w:rPr>
              <w:t>前。</w:t>
            </w:r>
          </w:p>
          <w:p>
            <w:pPr>
              <w:widowControl/>
              <w:spacing w:line="400" w:lineRule="exact"/>
              <w:rPr>
                <w:rFonts w:hint="eastAsia" w:ascii="仿宋" w:hAnsi="仿宋" w:eastAsia="仿宋" w:cs="仿宋"/>
                <w:sz w:val="24"/>
                <w:szCs w:val="24"/>
              </w:rPr>
            </w:pPr>
            <w:r>
              <w:rPr>
                <w:rFonts w:hint="eastAsia" w:ascii="仿宋" w:hAnsi="仿宋" w:eastAsia="仿宋" w:cs="仿宋"/>
                <w:sz w:val="24"/>
                <w:szCs w:val="24"/>
              </w:rPr>
              <w:t>地点：西安高新科技职业学院</w:t>
            </w:r>
            <w:r>
              <w:rPr>
                <w:rFonts w:hint="eastAsia" w:ascii="仿宋" w:hAnsi="仿宋" w:eastAsia="仿宋" w:cs="仿宋"/>
                <w:sz w:val="24"/>
                <w:szCs w:val="24"/>
                <w:lang w:val="en-US" w:eastAsia="zh-CN"/>
              </w:rPr>
              <w:t>建设办-</w:t>
            </w:r>
            <w:r>
              <w:rPr>
                <w:rFonts w:hint="eastAsia" w:ascii="仿宋" w:hAnsi="仿宋" w:eastAsia="仿宋" w:cs="仿宋"/>
                <w:sz w:val="24"/>
                <w:szCs w:val="24"/>
                <w:lang w:eastAsia="zh-CN"/>
              </w:rPr>
              <w:t>招标</w:t>
            </w:r>
            <w:r>
              <w:rPr>
                <w:rFonts w:hint="eastAsia" w:ascii="仿宋" w:hAnsi="仿宋" w:eastAsia="仿宋" w:cs="仿宋"/>
                <w:sz w:val="24"/>
                <w:szCs w:val="24"/>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投标文件</w:t>
            </w:r>
          </w:p>
          <w:p>
            <w:pPr>
              <w:spacing w:line="400" w:lineRule="exact"/>
              <w:jc w:val="center"/>
              <w:rPr>
                <w:rFonts w:hint="eastAsia" w:ascii="仿宋" w:hAnsi="仿宋" w:eastAsia="仿宋" w:cs="仿宋"/>
                <w:bCs/>
                <w:sz w:val="24"/>
              </w:rPr>
            </w:pPr>
            <w:r>
              <w:rPr>
                <w:rFonts w:hint="eastAsia" w:ascii="仿宋" w:hAnsi="仿宋" w:eastAsia="仿宋" w:cs="仿宋"/>
                <w:bCs/>
                <w:sz w:val="24"/>
              </w:rPr>
              <w:t>正副本份数</w:t>
            </w:r>
          </w:p>
        </w:tc>
        <w:tc>
          <w:tcPr>
            <w:tcW w:w="7445"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cs="仿宋"/>
                <w:sz w:val="21"/>
                <w:szCs w:val="21"/>
              </w:rPr>
            </w:pPr>
            <w:r>
              <w:rPr>
                <w:rFonts w:hint="eastAsia" w:ascii="仿宋" w:hAnsi="仿宋" w:eastAsia="仿宋" w:cs="仿宋"/>
                <w:sz w:val="21"/>
                <w:szCs w:val="21"/>
              </w:rPr>
              <w:t>正本壹份，副本壹份（分技术标和商务标，其中技术标中不得出现价格表；造价预算表在商务标中体现。）正副本标书需分开封装，否则按废标处理。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1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r>
              <w:rPr>
                <w:rFonts w:hint="eastAsia" w:ascii="仿宋" w:hAnsi="仿宋" w:eastAsia="仿宋" w:cs="仿宋"/>
                <w:bCs/>
                <w:sz w:val="24"/>
              </w:rPr>
              <w:t>投标文件递交</w:t>
            </w:r>
          </w:p>
          <w:p>
            <w:pPr>
              <w:spacing w:line="400" w:lineRule="exact"/>
              <w:jc w:val="center"/>
              <w:rPr>
                <w:rFonts w:hint="eastAsia" w:ascii="仿宋" w:hAnsi="仿宋" w:eastAsia="仿宋" w:cs="仿宋"/>
                <w:bCs/>
                <w:sz w:val="24"/>
              </w:rPr>
            </w:pPr>
            <w:r>
              <w:rPr>
                <w:rFonts w:hint="eastAsia" w:ascii="仿宋" w:hAnsi="仿宋" w:eastAsia="仿宋" w:cs="仿宋"/>
                <w:bCs/>
                <w:sz w:val="24"/>
              </w:rPr>
              <w:t>截止时间、地点</w:t>
            </w:r>
          </w:p>
        </w:tc>
        <w:tc>
          <w:tcPr>
            <w:tcW w:w="7445" w:type="dxa"/>
            <w:tcBorders>
              <w:top w:val="single" w:color="auto" w:sz="4" w:space="0"/>
              <w:left w:val="single" w:color="auto" w:sz="4" w:space="0"/>
              <w:bottom w:val="single" w:color="auto" w:sz="4" w:space="0"/>
              <w:right w:val="single" w:color="auto" w:sz="4" w:space="0"/>
            </w:tcBorders>
          </w:tcPr>
          <w:p>
            <w:pPr>
              <w:tabs>
                <w:tab w:val="left" w:pos="180"/>
                <w:tab w:val="left" w:pos="360"/>
              </w:tabs>
              <w:ind w:left="480" w:hanging="480" w:hangingChars="200"/>
              <w:rPr>
                <w:rFonts w:hint="eastAsia" w:ascii="仿宋" w:hAnsi="仿宋" w:eastAsia="仿宋" w:cs="仿宋"/>
                <w:sz w:val="24"/>
              </w:rPr>
            </w:pPr>
            <w:r>
              <w:rPr>
                <w:rFonts w:hint="eastAsia" w:ascii="仿宋" w:hAnsi="仿宋" w:eastAsia="仿宋" w:cs="仿宋"/>
                <w:sz w:val="24"/>
              </w:rPr>
              <w:t>时间：</w:t>
            </w:r>
            <w:r>
              <w:rPr>
                <w:rFonts w:hint="eastAsia" w:ascii="仿宋" w:hAnsi="仿宋" w:eastAsia="仿宋" w:cs="仿宋"/>
                <w:sz w:val="24"/>
                <w:u w:val="single"/>
                <w:lang w:val="en-US" w:eastAsia="zh-CN"/>
              </w:rPr>
              <w:t xml:space="preserve">  2023</w:t>
            </w:r>
            <w:r>
              <w:rPr>
                <w:rFonts w:hint="eastAsia" w:ascii="仿宋" w:hAnsi="仿宋" w:eastAsia="仿宋" w:cs="仿宋"/>
                <w:sz w:val="24"/>
                <w:u w:val="single"/>
              </w:rPr>
              <w:t>年</w:t>
            </w:r>
            <w:r>
              <w:rPr>
                <w:rFonts w:hint="eastAsia" w:ascii="仿宋" w:hAnsi="仿宋" w:eastAsia="仿宋" w:cs="仿宋"/>
                <w:sz w:val="24"/>
                <w:u w:val="single"/>
                <w:lang w:val="en-US" w:eastAsia="zh-CN"/>
              </w:rPr>
              <w:t xml:space="preserve">  2 </w:t>
            </w:r>
            <w:r>
              <w:rPr>
                <w:rFonts w:hint="eastAsia" w:ascii="仿宋" w:hAnsi="仿宋" w:eastAsia="仿宋" w:cs="仿宋"/>
                <w:sz w:val="24"/>
                <w:u w:val="single"/>
              </w:rPr>
              <w:t>月</w:t>
            </w:r>
            <w:r>
              <w:rPr>
                <w:rFonts w:hint="eastAsia" w:ascii="仿宋" w:hAnsi="仿宋" w:eastAsia="仿宋" w:cs="仿宋"/>
                <w:sz w:val="24"/>
                <w:u w:val="single"/>
                <w:lang w:val="en-US" w:eastAsia="zh-CN"/>
              </w:rPr>
              <w:t xml:space="preserve"> 6 </w:t>
            </w:r>
            <w:r>
              <w:rPr>
                <w:rFonts w:hint="eastAsia" w:ascii="仿宋" w:hAnsi="仿宋" w:eastAsia="仿宋" w:cs="仿宋"/>
                <w:sz w:val="24"/>
                <w:u w:val="single"/>
              </w:rPr>
              <w:t>日12:00前。</w:t>
            </w:r>
          </w:p>
          <w:p>
            <w:pPr>
              <w:tabs>
                <w:tab w:val="left" w:pos="180"/>
                <w:tab w:val="left" w:pos="360"/>
              </w:tabs>
              <w:ind w:left="480" w:hanging="480" w:hangingChars="200"/>
              <w:rPr>
                <w:rFonts w:hint="eastAsia" w:ascii="仿宋" w:hAnsi="仿宋" w:eastAsia="仿宋" w:cs="仿宋"/>
                <w:sz w:val="24"/>
                <w:lang w:eastAsia="zh-CN"/>
              </w:rPr>
            </w:pPr>
            <w:r>
              <w:rPr>
                <w:rFonts w:hint="eastAsia" w:ascii="仿宋" w:hAnsi="仿宋" w:eastAsia="仿宋" w:cs="仿宋"/>
                <w:sz w:val="24"/>
              </w:rPr>
              <w:t>地点：西安高新科技职业学院</w:t>
            </w:r>
            <w:r>
              <w:rPr>
                <w:rFonts w:hint="eastAsia" w:ascii="仿宋" w:hAnsi="仿宋" w:eastAsia="仿宋" w:cs="仿宋"/>
                <w:sz w:val="24"/>
                <w:szCs w:val="24"/>
                <w:lang w:val="en-US" w:eastAsia="zh-CN"/>
              </w:rPr>
              <w:t>建设办-</w:t>
            </w:r>
            <w:r>
              <w:rPr>
                <w:rFonts w:hint="eastAsia" w:ascii="仿宋" w:hAnsi="仿宋" w:eastAsia="仿宋" w:cs="仿宋"/>
                <w:sz w:val="24"/>
                <w:szCs w:val="24"/>
                <w:lang w:eastAsia="zh-CN"/>
              </w:rPr>
              <w:t>招标</w:t>
            </w:r>
            <w:r>
              <w:rPr>
                <w:rFonts w:hint="eastAsia" w:ascii="仿宋" w:hAnsi="仿宋" w:eastAsia="仿宋" w:cs="仿宋"/>
                <w:sz w:val="24"/>
                <w:szCs w:val="24"/>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exact"/>
          <w:jc w:val="center"/>
        </w:trPr>
        <w:tc>
          <w:tcPr>
            <w:tcW w:w="9360" w:type="dxa"/>
            <w:gridSpan w:val="2"/>
            <w:tcBorders>
              <w:top w:val="single" w:color="auto" w:sz="4" w:space="0"/>
              <w:left w:val="single" w:color="auto" w:sz="4" w:space="0"/>
              <w:bottom w:val="single" w:color="auto" w:sz="4" w:space="0"/>
              <w:right w:val="single" w:color="auto" w:sz="4" w:space="0"/>
            </w:tcBorders>
          </w:tcPr>
          <w:p>
            <w:pPr>
              <w:pStyle w:val="8"/>
              <w:pBdr>
                <w:bottom w:val="none" w:color="auto" w:sz="0" w:space="0"/>
              </w:pBdr>
              <w:tabs>
                <w:tab w:val="left" w:pos="420"/>
              </w:tabs>
              <w:snapToGrid/>
              <w:spacing w:line="400" w:lineRule="exact"/>
              <w:jc w:val="both"/>
              <w:rPr>
                <w:rFonts w:hint="eastAsia" w:ascii="仿宋" w:hAnsi="仿宋" w:eastAsia="仿宋" w:cs="仿宋"/>
                <w:bCs/>
                <w:sz w:val="24"/>
                <w:szCs w:val="24"/>
              </w:rPr>
            </w:pPr>
            <w:r>
              <w:rPr>
                <w:rFonts w:hint="eastAsia" w:ascii="仿宋" w:hAnsi="仿宋" w:eastAsia="仿宋" w:cs="仿宋"/>
                <w:sz w:val="24"/>
                <w:szCs w:val="24"/>
              </w:rPr>
              <w:t>现场技术咨询：</w:t>
            </w:r>
            <w:r>
              <w:rPr>
                <w:rFonts w:hint="eastAsia" w:ascii="仿宋" w:hAnsi="仿宋" w:eastAsia="仿宋" w:cs="仿宋"/>
                <w:sz w:val="24"/>
                <w:szCs w:val="24"/>
                <w:u w:val="single"/>
              </w:rPr>
              <w:t>边景智（13572917353）</w:t>
            </w:r>
            <w:r>
              <w:rPr>
                <w:rFonts w:hint="eastAsia" w:ascii="仿宋" w:hAnsi="仿宋" w:eastAsia="仿宋" w:cs="仿宋"/>
                <w:sz w:val="24"/>
                <w:szCs w:val="24"/>
              </w:rPr>
              <w:t>、</w:t>
            </w:r>
            <w:r>
              <w:rPr>
                <w:rFonts w:hint="eastAsia" w:ascii="仿宋" w:hAnsi="仿宋" w:eastAsia="仿宋" w:cs="仿宋"/>
                <w:sz w:val="24"/>
                <w:szCs w:val="24"/>
                <w:u w:val="single"/>
              </w:rPr>
              <w:t>蒋刘江（13891985685）</w:t>
            </w:r>
          </w:p>
          <w:p>
            <w:pPr>
              <w:pStyle w:val="8"/>
              <w:pBdr>
                <w:bottom w:val="none" w:color="auto" w:sz="0" w:space="0"/>
              </w:pBdr>
              <w:tabs>
                <w:tab w:val="left" w:pos="420"/>
              </w:tabs>
              <w:snapToGrid/>
              <w:spacing w:line="400" w:lineRule="exact"/>
              <w:jc w:val="both"/>
              <w:rPr>
                <w:rFonts w:hint="eastAsia" w:ascii="仿宋" w:hAnsi="仿宋" w:eastAsia="仿宋" w:cs="仿宋"/>
                <w:sz w:val="24"/>
                <w:szCs w:val="24"/>
                <w:lang w:eastAsia="zh-CN"/>
              </w:rPr>
            </w:pPr>
            <w:r>
              <w:rPr>
                <w:rFonts w:hint="eastAsia" w:ascii="仿宋" w:hAnsi="仿宋" w:eastAsia="仿宋" w:cs="仿宋"/>
                <w:bCs/>
                <w:sz w:val="24"/>
                <w:szCs w:val="24"/>
              </w:rPr>
              <w:t xml:space="preserve">投标联系人：  </w:t>
            </w:r>
            <w:r>
              <w:rPr>
                <w:rFonts w:hint="eastAsia" w:ascii="仿宋" w:hAnsi="仿宋" w:eastAsia="仿宋" w:cs="仿宋"/>
                <w:bCs/>
                <w:sz w:val="24"/>
                <w:szCs w:val="24"/>
                <w:u w:val="single"/>
              </w:rPr>
              <w:t>朱萌（18191079221）</w:t>
            </w:r>
            <w:r>
              <w:rPr>
                <w:rFonts w:hint="eastAsia" w:ascii="仿宋" w:hAnsi="仿宋" w:eastAsia="仿宋" w:cs="仿宋"/>
                <w:bCs/>
                <w:sz w:val="24"/>
                <w:szCs w:val="24"/>
                <w:u w:val="single"/>
                <w:lang w:eastAsia="zh-CN"/>
              </w:rPr>
              <w:t>、陈生利（</w:t>
            </w:r>
            <w:r>
              <w:rPr>
                <w:rFonts w:hint="eastAsia" w:ascii="仿宋" w:hAnsi="仿宋" w:eastAsia="仿宋" w:cs="仿宋"/>
                <w:bCs/>
                <w:sz w:val="24"/>
                <w:szCs w:val="24"/>
                <w:u w:val="single"/>
                <w:lang w:val="en-US" w:eastAsia="zh-CN"/>
              </w:rPr>
              <w:t>18706881608</w:t>
            </w:r>
            <w:bookmarkStart w:id="1" w:name="_GoBack"/>
            <w:bookmarkEnd w:id="1"/>
            <w:r>
              <w:rPr>
                <w:rFonts w:hint="eastAsia" w:ascii="仿宋" w:hAnsi="仿宋" w:eastAsia="仿宋" w:cs="仿宋"/>
                <w:bCs/>
                <w:sz w:val="24"/>
                <w:szCs w:val="24"/>
                <w:u w:val="single"/>
                <w:lang w:eastAsia="zh-CN"/>
              </w:rPr>
              <w:t>）</w:t>
            </w:r>
          </w:p>
          <w:p>
            <w:pPr>
              <w:pStyle w:val="8"/>
              <w:pBdr>
                <w:bottom w:val="none" w:color="auto" w:sz="0" w:space="0"/>
              </w:pBdr>
              <w:tabs>
                <w:tab w:val="left" w:pos="420"/>
              </w:tabs>
              <w:snapToGrid/>
              <w:spacing w:line="400" w:lineRule="exact"/>
              <w:ind w:left="5250"/>
              <w:jc w:val="both"/>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exact"/>
          <w:jc w:val="center"/>
        </w:trPr>
        <w:tc>
          <w:tcPr>
            <w:tcW w:w="9360" w:type="dxa"/>
            <w:gridSpan w:val="2"/>
            <w:tcBorders>
              <w:top w:val="single" w:color="auto" w:sz="4" w:space="0"/>
              <w:left w:val="single" w:color="auto" w:sz="4" w:space="0"/>
              <w:bottom w:val="single" w:color="auto" w:sz="4" w:space="0"/>
              <w:right w:val="single" w:color="auto" w:sz="4" w:space="0"/>
            </w:tcBorders>
            <w:vAlign w:val="top"/>
          </w:tcPr>
          <w:p>
            <w:pPr>
              <w:pStyle w:val="8"/>
              <w:pBdr>
                <w:bottom w:val="none" w:color="auto" w:sz="0" w:space="0"/>
              </w:pBdr>
              <w:tabs>
                <w:tab w:val="left" w:pos="420"/>
              </w:tabs>
              <w:snapToGrid/>
              <w:spacing w:line="400" w:lineRule="exact"/>
              <w:jc w:val="both"/>
              <w:rPr>
                <w:rFonts w:hint="eastAsia" w:ascii="仿宋" w:hAnsi="仿宋" w:eastAsia="仿宋" w:cs="仿宋"/>
                <w:b/>
                <w:sz w:val="24"/>
                <w:szCs w:val="24"/>
              </w:rPr>
            </w:pPr>
            <w:r>
              <w:rPr>
                <w:rFonts w:hint="eastAsia" w:ascii="仿宋" w:hAnsi="仿宋" w:eastAsia="仿宋" w:cs="仿宋"/>
                <w:b/>
                <w:sz w:val="24"/>
                <w:szCs w:val="24"/>
              </w:rPr>
              <w:t>特别要求：投标同时提交样品，包含：保温板、网格布、铆钉、真石漆、涂料（标注投标公司名称、产品品牌）</w:t>
            </w:r>
          </w:p>
        </w:tc>
      </w:tr>
      <w:bookmarkEnd w:id="0"/>
    </w:tbl>
    <w:p>
      <w:pPr>
        <w:jc w:val="center"/>
        <w:rPr>
          <w:rFonts w:hint="eastAsia" w:ascii="仿宋" w:hAnsi="仿宋" w:eastAsia="仿宋" w:cs="仿宋"/>
          <w:sz w:val="32"/>
          <w:szCs w:val="32"/>
        </w:rPr>
        <w:sectPr>
          <w:pgSz w:w="11906" w:h="16838"/>
          <w:pgMar w:top="1304" w:right="1400" w:bottom="1304" w:left="1400" w:header="851" w:footer="992" w:gutter="0"/>
          <w:cols w:space="425" w:num="1"/>
          <w:docGrid w:type="lines" w:linePitch="312" w:charSpace="0"/>
        </w:sectPr>
      </w:pPr>
    </w:p>
    <w:p>
      <w:pPr>
        <w:jc w:val="center"/>
        <w:rPr>
          <w:rFonts w:hint="eastAsia" w:ascii="仿宋" w:hAnsi="仿宋" w:eastAsia="仿宋" w:cs="仿宋"/>
          <w:sz w:val="28"/>
          <w:szCs w:val="28"/>
        </w:rPr>
      </w:pPr>
      <w:r>
        <w:rPr>
          <w:rFonts w:hint="eastAsia" w:ascii="仿宋" w:hAnsi="仿宋" w:eastAsia="仿宋" w:cs="仿宋"/>
          <w:sz w:val="44"/>
          <w:szCs w:val="44"/>
        </w:rPr>
        <w:t>二、投标承诺书</w:t>
      </w:r>
    </w:p>
    <w:p>
      <w:pPr>
        <w:rPr>
          <w:rFonts w:hint="eastAsia" w:ascii="仿宋" w:hAnsi="仿宋" w:eastAsia="仿宋" w:cs="仿宋"/>
          <w:sz w:val="28"/>
          <w:szCs w:val="28"/>
        </w:rPr>
      </w:pPr>
    </w:p>
    <w:p>
      <w:pPr>
        <w:rPr>
          <w:rFonts w:hint="eastAsia" w:ascii="仿宋" w:hAnsi="仿宋" w:eastAsia="仿宋" w:cs="仿宋"/>
          <w:b/>
          <w:sz w:val="36"/>
          <w:szCs w:val="36"/>
        </w:rPr>
      </w:pPr>
      <w:r>
        <w:rPr>
          <w:rFonts w:hint="eastAsia" w:ascii="仿宋" w:hAnsi="仿宋" w:eastAsia="仿宋" w:cs="仿宋"/>
          <w:sz w:val="28"/>
          <w:szCs w:val="28"/>
        </w:rPr>
        <w:t>致：西安高新科技职业学院</w:t>
      </w:r>
      <w:r>
        <w:rPr>
          <w:rFonts w:hint="eastAsia" w:ascii="仿宋" w:hAnsi="仿宋" w:eastAsia="仿宋" w:cs="仿宋"/>
          <w:sz w:val="28"/>
          <w:szCs w:val="28"/>
          <w:lang w:eastAsia="zh-CN"/>
        </w:rPr>
        <w:t>招标办</w:t>
      </w:r>
      <w:r>
        <w:rPr>
          <w:rFonts w:hint="eastAsia" w:ascii="仿宋" w:hAnsi="仿宋" w:eastAsia="仿宋" w:cs="仿宋"/>
          <w:sz w:val="28"/>
          <w:szCs w:val="28"/>
        </w:rPr>
        <w:t>（发包方）</w:t>
      </w:r>
    </w:p>
    <w:p>
      <w:pPr>
        <w:ind w:firstLine="562" w:firstLineChars="200"/>
        <w:jc w:val="left"/>
        <w:rPr>
          <w:rFonts w:hint="eastAsia" w:ascii="仿宋" w:hAnsi="仿宋" w:eastAsia="仿宋" w:cs="仿宋"/>
          <w:sz w:val="28"/>
          <w:szCs w:val="28"/>
        </w:rPr>
      </w:pPr>
      <w:r>
        <w:rPr>
          <w:rFonts w:hint="eastAsia" w:ascii="仿宋" w:hAnsi="仿宋" w:eastAsia="仿宋" w:cs="仿宋"/>
          <w:b/>
          <w:sz w:val="28"/>
          <w:szCs w:val="28"/>
        </w:rPr>
        <w:t>1</w:t>
      </w:r>
      <w:r>
        <w:rPr>
          <w:rFonts w:hint="eastAsia" w:ascii="仿宋" w:hAnsi="仿宋" w:eastAsia="仿宋" w:cs="仿宋"/>
          <w:b/>
          <w:sz w:val="28"/>
          <w:szCs w:val="28"/>
          <w:lang w:val="en-US" w:eastAsia="zh-CN"/>
        </w:rPr>
        <w:t>.</w:t>
      </w:r>
      <w:r>
        <w:rPr>
          <w:rFonts w:hint="eastAsia" w:ascii="仿宋" w:hAnsi="仿宋" w:eastAsia="仿宋" w:cs="仿宋"/>
          <w:sz w:val="28"/>
          <w:szCs w:val="28"/>
        </w:rPr>
        <w:t>在视察现场和审阅招标文件及施工图纸后，我</w:t>
      </w:r>
      <w:r>
        <w:rPr>
          <w:rFonts w:hint="eastAsia" w:ascii="仿宋" w:hAnsi="仿宋" w:eastAsia="仿宋" w:cs="仿宋"/>
          <w:sz w:val="28"/>
          <w:szCs w:val="28"/>
          <w:lang w:eastAsia="zh-Hans"/>
        </w:rPr>
        <w:t>方</w:t>
      </w:r>
      <w:r>
        <w:rPr>
          <w:rFonts w:hint="eastAsia" w:ascii="仿宋" w:hAnsi="仿宋" w:eastAsia="仿宋" w:cs="仿宋"/>
          <w:sz w:val="28"/>
          <w:szCs w:val="28"/>
        </w:rPr>
        <w:t>编制完成西安高新科技职业学院</w:t>
      </w:r>
      <w:r>
        <w:rPr>
          <w:rFonts w:hint="eastAsia" w:ascii="仿宋" w:hAnsi="仿宋" w:eastAsia="仿宋" w:cs="仿宋"/>
          <w:sz w:val="28"/>
          <w:szCs w:val="28"/>
          <w:u w:val="single"/>
          <w:lang w:val="en-US" w:eastAsia="zh-CN"/>
        </w:rPr>
        <w:t>B11-B12公寓楼</w:t>
      </w:r>
      <w:r>
        <w:rPr>
          <w:rFonts w:hint="eastAsia" w:ascii="仿宋" w:hAnsi="仿宋" w:eastAsia="仿宋" w:cs="仿宋"/>
          <w:sz w:val="28"/>
          <w:szCs w:val="28"/>
          <w:u w:val="single"/>
        </w:rPr>
        <w:t>外墙保温及外墙饰面工程</w:t>
      </w:r>
      <w:r>
        <w:rPr>
          <w:rFonts w:hint="eastAsia" w:ascii="仿宋" w:hAnsi="仿宋" w:eastAsia="仿宋" w:cs="仿宋"/>
          <w:sz w:val="28"/>
          <w:szCs w:val="28"/>
        </w:rPr>
        <w:t>投标报价，详见投标预算书和材料、设备报价单。</w:t>
      </w:r>
    </w:p>
    <w:p>
      <w:pPr>
        <w:ind w:firstLine="562" w:firstLineChars="200"/>
        <w:rPr>
          <w:rFonts w:hint="eastAsia" w:ascii="仿宋" w:hAnsi="仿宋" w:eastAsia="仿宋" w:cs="仿宋"/>
          <w:sz w:val="28"/>
          <w:szCs w:val="28"/>
        </w:rPr>
      </w:pPr>
      <w:r>
        <w:rPr>
          <w:rFonts w:hint="eastAsia" w:ascii="仿宋" w:hAnsi="仿宋" w:eastAsia="仿宋" w:cs="仿宋"/>
          <w:b/>
          <w:sz w:val="28"/>
          <w:szCs w:val="28"/>
        </w:rPr>
        <w:t>2</w:t>
      </w:r>
      <w:r>
        <w:rPr>
          <w:rFonts w:hint="eastAsia" w:ascii="仿宋" w:hAnsi="仿宋" w:eastAsia="仿宋" w:cs="仿宋"/>
          <w:b/>
          <w:sz w:val="28"/>
          <w:szCs w:val="28"/>
          <w:lang w:eastAsia="zh-CN"/>
        </w:rPr>
        <w:t>.</w:t>
      </w:r>
      <w:r>
        <w:rPr>
          <w:rFonts w:hint="eastAsia" w:ascii="仿宋" w:hAnsi="仿宋" w:eastAsia="仿宋" w:cs="仿宋"/>
          <w:sz w:val="28"/>
          <w:szCs w:val="28"/>
        </w:rPr>
        <w:t>若我</w:t>
      </w:r>
      <w:r>
        <w:rPr>
          <w:rFonts w:hint="eastAsia" w:ascii="仿宋" w:hAnsi="仿宋" w:eastAsia="仿宋" w:cs="仿宋"/>
          <w:sz w:val="28"/>
          <w:szCs w:val="28"/>
          <w:lang w:eastAsia="zh-Hans"/>
        </w:rPr>
        <w:t>方</w:t>
      </w:r>
      <w:r>
        <w:rPr>
          <w:rFonts w:hint="eastAsia" w:ascii="仿宋" w:hAnsi="仿宋" w:eastAsia="仿宋" w:cs="仿宋"/>
          <w:sz w:val="28"/>
          <w:szCs w:val="28"/>
        </w:rPr>
        <w:t>中标，将履行以下承诺：</w:t>
      </w:r>
    </w:p>
    <w:p>
      <w:pPr>
        <w:ind w:firstLine="280" w:firstLineChars="100"/>
        <w:rPr>
          <w:rFonts w:hint="eastAsia" w:ascii="仿宋" w:hAnsi="仿宋" w:eastAsia="仿宋" w:cs="仿宋"/>
          <w:sz w:val="28"/>
          <w:szCs w:val="28"/>
        </w:rPr>
      </w:pPr>
      <w:r>
        <w:rPr>
          <w:rFonts w:hint="eastAsia" w:ascii="仿宋" w:hAnsi="仿宋" w:eastAsia="仿宋" w:cs="仿宋"/>
          <w:sz w:val="28"/>
          <w:szCs w:val="28"/>
        </w:rPr>
        <w:t>（1）在接到《中标通知书》3日内</w:t>
      </w:r>
      <w:r>
        <w:rPr>
          <w:rFonts w:hint="eastAsia" w:ascii="仿宋" w:hAnsi="仿宋" w:eastAsia="仿宋" w:cs="仿宋"/>
          <w:sz w:val="28"/>
          <w:szCs w:val="28"/>
          <w:lang w:eastAsia="zh-Hans"/>
        </w:rPr>
        <w:t>支付完毕</w:t>
      </w:r>
      <w:r>
        <w:rPr>
          <w:rFonts w:hint="eastAsia" w:ascii="仿宋" w:hAnsi="仿宋" w:eastAsia="仿宋" w:cs="仿宋"/>
          <w:sz w:val="28"/>
          <w:szCs w:val="28"/>
        </w:rPr>
        <w:t>履约保证金（合同金额的5%，进场施工约1/3进度时申请无息退还），</w:t>
      </w:r>
      <w:r>
        <w:rPr>
          <w:rFonts w:hint="eastAsia" w:ascii="仿宋" w:hAnsi="仿宋" w:eastAsia="仿宋" w:cs="仿宋"/>
          <w:sz w:val="28"/>
          <w:szCs w:val="28"/>
          <w:lang w:eastAsia="zh-Hans"/>
        </w:rPr>
        <w:t>若</w:t>
      </w:r>
      <w:r>
        <w:rPr>
          <w:rFonts w:hint="eastAsia" w:ascii="仿宋" w:hAnsi="仿宋" w:eastAsia="仿宋" w:cs="仿宋"/>
          <w:sz w:val="28"/>
          <w:szCs w:val="28"/>
        </w:rPr>
        <w:t>逾期</w:t>
      </w:r>
      <w:r>
        <w:rPr>
          <w:rFonts w:hint="eastAsia" w:ascii="仿宋" w:hAnsi="仿宋" w:eastAsia="仿宋" w:cs="仿宋"/>
          <w:sz w:val="28"/>
          <w:szCs w:val="28"/>
          <w:lang w:eastAsia="zh-Hans"/>
        </w:rPr>
        <w:t>支付</w:t>
      </w:r>
      <w:r>
        <w:rPr>
          <w:rFonts w:hint="eastAsia" w:ascii="仿宋" w:hAnsi="仿宋" w:eastAsia="仿宋" w:cs="仿宋"/>
          <w:sz w:val="28"/>
          <w:szCs w:val="28"/>
        </w:rPr>
        <w:t>履约保证金</w:t>
      </w:r>
      <w:r>
        <w:rPr>
          <w:rFonts w:hint="eastAsia" w:ascii="仿宋" w:hAnsi="仿宋" w:eastAsia="仿宋" w:cs="仿宋"/>
          <w:sz w:val="28"/>
          <w:szCs w:val="28"/>
          <w:lang w:eastAsia="zh-Hans"/>
        </w:rPr>
        <w:t>自愿</w:t>
      </w:r>
      <w:r>
        <w:rPr>
          <w:rFonts w:hint="eastAsia" w:ascii="仿宋" w:hAnsi="仿宋" w:eastAsia="仿宋" w:cs="仿宋"/>
          <w:sz w:val="28"/>
          <w:szCs w:val="28"/>
        </w:rPr>
        <w:t>承担该投标项目预算总金额的3%违约金</w:t>
      </w:r>
      <w:r>
        <w:rPr>
          <w:rFonts w:hint="eastAsia" w:ascii="仿宋" w:hAnsi="仿宋" w:eastAsia="仿宋" w:cs="仿宋"/>
          <w:sz w:val="28"/>
          <w:szCs w:val="28"/>
          <w:lang w:eastAsia="zh-Hans"/>
        </w:rPr>
        <w:t>并放弃中标资格</w:t>
      </w:r>
      <w:r>
        <w:rPr>
          <w:rFonts w:hint="eastAsia" w:ascii="仿宋" w:hAnsi="仿宋" w:eastAsia="仿宋" w:cs="仿宋"/>
          <w:sz w:val="28"/>
          <w:szCs w:val="28"/>
        </w:rPr>
        <w:t>，在提出放弃之时3日内向发包方缴纳。</w:t>
      </w:r>
    </w:p>
    <w:p>
      <w:pPr>
        <w:ind w:firstLine="280" w:firstLineChars="100"/>
        <w:rPr>
          <w:rFonts w:hint="eastAsia" w:ascii="仿宋" w:hAnsi="仿宋" w:eastAsia="仿宋" w:cs="仿宋"/>
          <w:sz w:val="28"/>
          <w:szCs w:val="28"/>
        </w:rPr>
      </w:pPr>
      <w:r>
        <w:rPr>
          <w:rFonts w:hint="eastAsia" w:ascii="仿宋" w:hAnsi="仿宋" w:eastAsia="仿宋" w:cs="仿宋"/>
          <w:sz w:val="28"/>
          <w:szCs w:val="28"/>
        </w:rPr>
        <w:t>（2）在签订合同后，未按发包方要求的时间组织材料、设备进场。自愿向发包方</w:t>
      </w:r>
      <w:r>
        <w:rPr>
          <w:rFonts w:hint="eastAsia" w:ascii="仿宋" w:hAnsi="仿宋" w:eastAsia="仿宋" w:cs="仿宋"/>
          <w:sz w:val="28"/>
          <w:szCs w:val="28"/>
          <w:lang w:eastAsia="zh-Hans"/>
        </w:rPr>
        <w:t>支付</w:t>
      </w:r>
      <w:r>
        <w:rPr>
          <w:rFonts w:hint="eastAsia" w:ascii="仿宋" w:hAnsi="仿宋" w:eastAsia="仿宋" w:cs="仿宋"/>
          <w:sz w:val="28"/>
          <w:szCs w:val="28"/>
        </w:rPr>
        <w:t>投标项目总金额的3%作为违约金，同时承担合同解除的其他违约责任。</w:t>
      </w:r>
    </w:p>
    <w:p>
      <w:pPr>
        <w:ind w:firstLine="562" w:firstLineChars="200"/>
        <w:rPr>
          <w:rFonts w:hint="eastAsia" w:ascii="仿宋" w:hAnsi="仿宋" w:eastAsia="仿宋" w:cs="仿宋"/>
          <w:sz w:val="28"/>
          <w:szCs w:val="28"/>
        </w:rPr>
      </w:pPr>
      <w:r>
        <w:rPr>
          <w:rFonts w:hint="eastAsia" w:ascii="仿宋" w:hAnsi="仿宋" w:eastAsia="仿宋" w:cs="仿宋"/>
          <w:b/>
          <w:sz w:val="28"/>
          <w:szCs w:val="28"/>
        </w:rPr>
        <w:t>3</w:t>
      </w:r>
      <w:r>
        <w:rPr>
          <w:rFonts w:hint="eastAsia" w:ascii="仿宋" w:hAnsi="仿宋" w:eastAsia="仿宋" w:cs="仿宋"/>
          <w:b/>
          <w:sz w:val="28"/>
          <w:szCs w:val="28"/>
          <w:lang w:eastAsia="zh-CN"/>
        </w:rPr>
        <w:t>.</w:t>
      </w:r>
      <w:r>
        <w:rPr>
          <w:rFonts w:hint="eastAsia" w:ascii="仿宋" w:hAnsi="仿宋" w:eastAsia="仿宋" w:cs="仿宋"/>
          <w:sz w:val="28"/>
          <w:szCs w:val="28"/>
        </w:rPr>
        <w:t>我</w:t>
      </w:r>
      <w:r>
        <w:rPr>
          <w:rFonts w:hint="eastAsia" w:ascii="仿宋" w:hAnsi="仿宋" w:eastAsia="仿宋" w:cs="仿宋"/>
          <w:sz w:val="28"/>
          <w:szCs w:val="28"/>
          <w:lang w:eastAsia="zh-Hans"/>
        </w:rPr>
        <w:t>方</w:t>
      </w:r>
      <w:r>
        <w:rPr>
          <w:rFonts w:hint="eastAsia" w:ascii="仿宋" w:hAnsi="仿宋" w:eastAsia="仿宋" w:cs="仿宋"/>
          <w:sz w:val="28"/>
          <w:szCs w:val="28"/>
        </w:rPr>
        <w:t>同意本投标书的有效期从回标至</w:t>
      </w:r>
      <w:r>
        <w:rPr>
          <w:rFonts w:hint="eastAsia" w:ascii="仿宋" w:hAnsi="仿宋" w:eastAsia="仿宋" w:cs="仿宋"/>
          <w:sz w:val="28"/>
          <w:szCs w:val="28"/>
          <w:lang w:eastAsia="zh-Hans"/>
        </w:rPr>
        <w:t>正式</w:t>
      </w:r>
      <w:r>
        <w:rPr>
          <w:rFonts w:hint="eastAsia" w:ascii="仿宋" w:hAnsi="仿宋" w:eastAsia="仿宋" w:cs="仿宋"/>
          <w:sz w:val="28"/>
          <w:szCs w:val="28"/>
        </w:rPr>
        <w:t>合同</w:t>
      </w:r>
      <w:r>
        <w:rPr>
          <w:rFonts w:hint="eastAsia" w:ascii="仿宋" w:hAnsi="仿宋" w:eastAsia="仿宋" w:cs="仿宋"/>
          <w:sz w:val="28"/>
          <w:szCs w:val="28"/>
          <w:lang w:eastAsia="zh-Hans"/>
        </w:rPr>
        <w:t>履行</w:t>
      </w:r>
      <w:r>
        <w:rPr>
          <w:rFonts w:hint="eastAsia" w:ascii="仿宋" w:hAnsi="仿宋" w:eastAsia="仿宋" w:cs="仿宋"/>
          <w:sz w:val="28"/>
          <w:szCs w:val="28"/>
        </w:rPr>
        <w:t>完毕，在</w:t>
      </w:r>
      <w:r>
        <w:rPr>
          <w:rFonts w:hint="eastAsia" w:ascii="仿宋" w:hAnsi="仿宋" w:eastAsia="仿宋" w:cs="仿宋"/>
          <w:sz w:val="28"/>
          <w:szCs w:val="28"/>
          <w:lang w:eastAsia="zh-Hans"/>
        </w:rPr>
        <w:t>投标书有效期及正式合同履行期</w:t>
      </w:r>
      <w:r>
        <w:rPr>
          <w:rFonts w:hint="eastAsia" w:ascii="仿宋" w:hAnsi="仿宋" w:eastAsia="仿宋" w:cs="仿宋"/>
          <w:sz w:val="28"/>
          <w:szCs w:val="28"/>
        </w:rPr>
        <w:t>内</w:t>
      </w:r>
      <w:r>
        <w:rPr>
          <w:rFonts w:hint="eastAsia" w:ascii="仿宋" w:hAnsi="仿宋" w:eastAsia="仿宋" w:cs="仿宋"/>
          <w:sz w:val="28"/>
          <w:szCs w:val="28"/>
          <w:lang w:eastAsia="zh-Hans"/>
        </w:rPr>
        <w:t>，</w:t>
      </w:r>
      <w:r>
        <w:rPr>
          <w:rFonts w:hint="eastAsia" w:ascii="仿宋" w:hAnsi="仿宋" w:eastAsia="仿宋" w:cs="仿宋"/>
          <w:sz w:val="28"/>
          <w:szCs w:val="28"/>
        </w:rPr>
        <w:t>予以接纳对我</w:t>
      </w:r>
      <w:r>
        <w:rPr>
          <w:rFonts w:hint="eastAsia" w:ascii="仿宋" w:hAnsi="仿宋" w:eastAsia="仿宋" w:cs="仿宋"/>
          <w:sz w:val="28"/>
          <w:szCs w:val="28"/>
          <w:lang w:eastAsia="zh-Hans"/>
        </w:rPr>
        <w:t>方</w:t>
      </w:r>
      <w:r>
        <w:rPr>
          <w:rFonts w:hint="eastAsia" w:ascii="仿宋" w:hAnsi="仿宋" w:eastAsia="仿宋" w:cs="仿宋"/>
          <w:sz w:val="28"/>
          <w:szCs w:val="28"/>
        </w:rPr>
        <w:t>的约束力。</w:t>
      </w:r>
    </w:p>
    <w:p>
      <w:pPr>
        <w:ind w:firstLine="562" w:firstLineChars="200"/>
        <w:rPr>
          <w:rFonts w:hint="eastAsia" w:ascii="仿宋" w:hAnsi="仿宋" w:eastAsia="仿宋" w:cs="仿宋"/>
          <w:sz w:val="28"/>
          <w:szCs w:val="28"/>
        </w:rPr>
      </w:pPr>
      <w:r>
        <w:rPr>
          <w:rFonts w:hint="eastAsia" w:ascii="仿宋" w:hAnsi="仿宋" w:eastAsia="仿宋" w:cs="仿宋"/>
          <w:b/>
          <w:sz w:val="28"/>
          <w:szCs w:val="28"/>
        </w:rPr>
        <w:t>4</w:t>
      </w:r>
      <w:r>
        <w:rPr>
          <w:rFonts w:hint="eastAsia" w:ascii="仿宋" w:hAnsi="仿宋" w:eastAsia="仿宋" w:cs="仿宋"/>
          <w:b/>
          <w:sz w:val="28"/>
          <w:szCs w:val="28"/>
          <w:lang w:eastAsia="zh-CN"/>
        </w:rPr>
        <w:t>.</w:t>
      </w:r>
      <w:r>
        <w:rPr>
          <w:rFonts w:hint="eastAsia" w:ascii="仿宋" w:hAnsi="仿宋" w:eastAsia="仿宋" w:cs="仿宋"/>
          <w:sz w:val="28"/>
          <w:szCs w:val="28"/>
          <w:lang w:eastAsia="zh-Hans"/>
        </w:rPr>
        <w:t>我方</w:t>
      </w:r>
      <w:r>
        <w:rPr>
          <w:rFonts w:hint="eastAsia" w:ascii="仿宋" w:hAnsi="仿宋" w:eastAsia="仿宋" w:cs="仿宋"/>
          <w:sz w:val="28"/>
          <w:szCs w:val="28"/>
        </w:rPr>
        <w:t>同意本投标书的有效期和</w:t>
      </w:r>
      <w:r>
        <w:rPr>
          <w:rFonts w:hint="eastAsia" w:ascii="仿宋" w:hAnsi="仿宋" w:eastAsia="仿宋" w:cs="仿宋"/>
          <w:sz w:val="28"/>
          <w:szCs w:val="28"/>
          <w:lang w:eastAsia="zh-Hans"/>
        </w:rPr>
        <w:t>正式</w:t>
      </w:r>
      <w:r>
        <w:rPr>
          <w:rFonts w:hint="eastAsia" w:ascii="仿宋" w:hAnsi="仿宋" w:eastAsia="仿宋" w:cs="仿宋"/>
          <w:sz w:val="28"/>
          <w:szCs w:val="28"/>
        </w:rPr>
        <w:t>合同</w:t>
      </w:r>
      <w:r>
        <w:rPr>
          <w:rFonts w:hint="eastAsia" w:ascii="仿宋" w:hAnsi="仿宋" w:eastAsia="仿宋" w:cs="仿宋"/>
          <w:sz w:val="28"/>
          <w:szCs w:val="28"/>
          <w:lang w:eastAsia="zh-Hans"/>
        </w:rPr>
        <w:t>履行期间</w:t>
      </w:r>
      <w:r>
        <w:rPr>
          <w:rFonts w:hint="eastAsia" w:ascii="仿宋" w:hAnsi="仿宋" w:eastAsia="仿宋" w:cs="仿宋"/>
          <w:sz w:val="28"/>
          <w:szCs w:val="28"/>
        </w:rPr>
        <w:t>一致，在履行</w:t>
      </w:r>
      <w:r>
        <w:rPr>
          <w:rFonts w:hint="eastAsia" w:ascii="仿宋" w:hAnsi="仿宋" w:eastAsia="仿宋" w:cs="仿宋"/>
          <w:sz w:val="28"/>
          <w:szCs w:val="28"/>
          <w:lang w:eastAsia="zh-Hans"/>
        </w:rPr>
        <w:t>正式合同期间</w:t>
      </w:r>
      <w:r>
        <w:rPr>
          <w:rFonts w:hint="eastAsia" w:ascii="仿宋" w:hAnsi="仿宋" w:eastAsia="仿宋" w:cs="仿宋"/>
          <w:sz w:val="28"/>
          <w:szCs w:val="28"/>
        </w:rPr>
        <w:t>，本投标书对双方</w:t>
      </w:r>
      <w:r>
        <w:rPr>
          <w:rFonts w:hint="eastAsia" w:ascii="仿宋" w:hAnsi="仿宋" w:eastAsia="仿宋" w:cs="仿宋"/>
          <w:sz w:val="28"/>
          <w:szCs w:val="28"/>
          <w:lang w:eastAsia="zh-Hans"/>
        </w:rPr>
        <w:t>亦</w:t>
      </w:r>
      <w:r>
        <w:rPr>
          <w:rFonts w:hint="eastAsia" w:ascii="仿宋" w:hAnsi="仿宋" w:eastAsia="仿宋" w:cs="仿宋"/>
          <w:sz w:val="28"/>
          <w:szCs w:val="28"/>
        </w:rPr>
        <w:t>具有约束力。</w:t>
      </w:r>
    </w:p>
    <w:p>
      <w:pPr>
        <w:ind w:firstLine="562" w:firstLineChars="200"/>
        <w:rPr>
          <w:rFonts w:hint="eastAsia" w:ascii="仿宋" w:hAnsi="仿宋" w:eastAsia="仿宋" w:cs="仿宋"/>
          <w:sz w:val="28"/>
          <w:szCs w:val="28"/>
        </w:rPr>
      </w:pPr>
      <w:r>
        <w:rPr>
          <w:rFonts w:hint="eastAsia" w:ascii="仿宋" w:hAnsi="仿宋" w:eastAsia="仿宋" w:cs="仿宋"/>
          <w:b/>
          <w:sz w:val="28"/>
          <w:szCs w:val="28"/>
        </w:rPr>
        <w:t>5</w:t>
      </w:r>
      <w:r>
        <w:rPr>
          <w:rFonts w:hint="eastAsia" w:ascii="仿宋" w:hAnsi="仿宋" w:eastAsia="仿宋" w:cs="仿宋"/>
          <w:b/>
          <w:sz w:val="28"/>
          <w:szCs w:val="28"/>
          <w:lang w:eastAsia="zh-CN"/>
        </w:rPr>
        <w:t>.</w:t>
      </w:r>
      <w:r>
        <w:rPr>
          <w:rFonts w:hint="eastAsia" w:ascii="仿宋" w:hAnsi="仿宋" w:eastAsia="仿宋" w:cs="仿宋"/>
          <w:sz w:val="28"/>
          <w:szCs w:val="28"/>
        </w:rPr>
        <w:t>我</w:t>
      </w:r>
      <w:r>
        <w:rPr>
          <w:rFonts w:hint="eastAsia" w:ascii="仿宋" w:hAnsi="仿宋" w:eastAsia="仿宋" w:cs="仿宋"/>
          <w:sz w:val="28"/>
          <w:szCs w:val="28"/>
          <w:lang w:eastAsia="zh-Hans"/>
        </w:rPr>
        <w:t>方承诺</w:t>
      </w:r>
      <w:r>
        <w:rPr>
          <w:rFonts w:hint="eastAsia" w:ascii="仿宋" w:hAnsi="仿宋" w:eastAsia="仿宋" w:cs="仿宋"/>
          <w:sz w:val="28"/>
          <w:szCs w:val="28"/>
        </w:rPr>
        <w:t>在中标通知书收到后10</w:t>
      </w:r>
      <w:r>
        <w:rPr>
          <w:rFonts w:hint="eastAsia" w:ascii="仿宋" w:hAnsi="仿宋" w:eastAsia="仿宋" w:cs="仿宋"/>
          <w:sz w:val="28"/>
          <w:szCs w:val="28"/>
          <w:lang w:eastAsia="zh-Hans"/>
        </w:rPr>
        <w:t>日</w:t>
      </w:r>
      <w:r>
        <w:rPr>
          <w:rFonts w:hint="eastAsia" w:ascii="仿宋" w:hAnsi="仿宋" w:eastAsia="仿宋" w:cs="仿宋"/>
          <w:sz w:val="28"/>
          <w:szCs w:val="28"/>
        </w:rPr>
        <w:t>内与发包人</w:t>
      </w:r>
      <w:r>
        <w:rPr>
          <w:rFonts w:hint="eastAsia" w:ascii="仿宋" w:hAnsi="仿宋" w:eastAsia="仿宋" w:cs="仿宋"/>
          <w:sz w:val="28"/>
          <w:szCs w:val="28"/>
          <w:lang w:eastAsia="zh-Hans"/>
        </w:rPr>
        <w:t>协商签署正式</w:t>
      </w:r>
      <w:r>
        <w:rPr>
          <w:rFonts w:hint="eastAsia" w:ascii="仿宋" w:hAnsi="仿宋" w:eastAsia="仿宋" w:cs="仿宋"/>
          <w:sz w:val="28"/>
          <w:szCs w:val="28"/>
        </w:rPr>
        <w:t>合同事宜，</w:t>
      </w:r>
      <w:r>
        <w:rPr>
          <w:rFonts w:hint="eastAsia" w:ascii="仿宋" w:hAnsi="仿宋" w:eastAsia="仿宋" w:cs="仿宋"/>
          <w:sz w:val="28"/>
          <w:szCs w:val="28"/>
          <w:lang w:eastAsia="zh-Hans"/>
        </w:rPr>
        <w:t>若</w:t>
      </w:r>
      <w:r>
        <w:rPr>
          <w:rFonts w:hint="eastAsia" w:ascii="仿宋" w:hAnsi="仿宋" w:eastAsia="仿宋" w:cs="仿宋"/>
          <w:sz w:val="28"/>
          <w:szCs w:val="28"/>
        </w:rPr>
        <w:t>10</w:t>
      </w:r>
      <w:r>
        <w:rPr>
          <w:rFonts w:hint="eastAsia" w:ascii="仿宋" w:hAnsi="仿宋" w:eastAsia="仿宋" w:cs="仿宋"/>
          <w:sz w:val="28"/>
          <w:szCs w:val="28"/>
          <w:lang w:eastAsia="zh-Hans"/>
        </w:rPr>
        <w:t>日</w:t>
      </w:r>
      <w:r>
        <w:rPr>
          <w:rFonts w:hint="eastAsia" w:ascii="仿宋" w:hAnsi="仿宋" w:eastAsia="仿宋" w:cs="仿宋"/>
          <w:sz w:val="28"/>
          <w:szCs w:val="28"/>
        </w:rPr>
        <w:t>内未与发包人联系，视为自动弃权</w:t>
      </w:r>
      <w:r>
        <w:rPr>
          <w:rFonts w:hint="eastAsia" w:ascii="仿宋" w:hAnsi="仿宋" w:eastAsia="仿宋" w:cs="仿宋"/>
          <w:sz w:val="28"/>
          <w:szCs w:val="28"/>
          <w:lang w:eastAsia="zh-Hans"/>
        </w:rPr>
        <w:t>中标资格</w:t>
      </w:r>
      <w:r>
        <w:rPr>
          <w:rFonts w:hint="eastAsia" w:ascii="仿宋" w:hAnsi="仿宋" w:eastAsia="仿宋" w:cs="仿宋"/>
          <w:sz w:val="28"/>
          <w:szCs w:val="28"/>
        </w:rPr>
        <w:t>。</w:t>
      </w:r>
    </w:p>
    <w:p>
      <w:pPr>
        <w:ind w:firstLine="562" w:firstLineChars="200"/>
        <w:rPr>
          <w:rFonts w:hint="eastAsia" w:ascii="仿宋" w:hAnsi="仿宋" w:eastAsia="仿宋" w:cs="仿宋"/>
          <w:sz w:val="28"/>
          <w:szCs w:val="28"/>
        </w:rPr>
      </w:pPr>
      <w:r>
        <w:rPr>
          <w:rFonts w:hint="eastAsia" w:ascii="仿宋" w:hAnsi="仿宋" w:eastAsia="仿宋" w:cs="仿宋"/>
          <w:b/>
          <w:sz w:val="28"/>
          <w:szCs w:val="28"/>
        </w:rPr>
        <w:t>6</w:t>
      </w:r>
      <w:r>
        <w:rPr>
          <w:rFonts w:hint="eastAsia" w:ascii="仿宋" w:hAnsi="仿宋" w:eastAsia="仿宋" w:cs="仿宋"/>
          <w:b/>
          <w:sz w:val="28"/>
          <w:szCs w:val="28"/>
          <w:lang w:eastAsia="zh-CN"/>
        </w:rPr>
        <w:t>.</w:t>
      </w:r>
      <w:r>
        <w:rPr>
          <w:rFonts w:hint="eastAsia" w:ascii="仿宋" w:hAnsi="仿宋" w:eastAsia="仿宋" w:cs="仿宋"/>
          <w:sz w:val="28"/>
          <w:szCs w:val="28"/>
        </w:rPr>
        <w:t>我</w:t>
      </w:r>
      <w:r>
        <w:rPr>
          <w:rFonts w:hint="eastAsia" w:ascii="仿宋" w:hAnsi="仿宋" w:eastAsia="仿宋" w:cs="仿宋"/>
          <w:sz w:val="28"/>
          <w:szCs w:val="28"/>
          <w:lang w:eastAsia="zh-Hans"/>
        </w:rPr>
        <w:t>方承诺</w:t>
      </w:r>
      <w:r>
        <w:rPr>
          <w:rFonts w:hint="eastAsia" w:ascii="仿宋" w:hAnsi="仿宋" w:eastAsia="仿宋" w:cs="仿宋"/>
          <w:sz w:val="28"/>
          <w:szCs w:val="28"/>
        </w:rPr>
        <w:t>按招投标文件的要求兑现承诺的必要要求和优惠条件等。</w:t>
      </w:r>
    </w:p>
    <w:p>
      <w:pPr>
        <w:ind w:firstLine="562" w:firstLineChars="200"/>
        <w:rPr>
          <w:rFonts w:hint="eastAsia" w:ascii="仿宋" w:hAnsi="仿宋" w:eastAsia="仿宋" w:cs="仿宋"/>
          <w:sz w:val="28"/>
          <w:szCs w:val="28"/>
        </w:rPr>
      </w:pPr>
      <w:r>
        <w:rPr>
          <w:rFonts w:hint="eastAsia" w:ascii="仿宋" w:hAnsi="仿宋" w:eastAsia="仿宋" w:cs="仿宋"/>
          <w:b/>
          <w:sz w:val="28"/>
          <w:szCs w:val="28"/>
        </w:rPr>
        <w:t>7</w:t>
      </w:r>
      <w:r>
        <w:rPr>
          <w:rFonts w:hint="eastAsia" w:ascii="仿宋" w:hAnsi="仿宋" w:eastAsia="仿宋" w:cs="仿宋"/>
          <w:b/>
          <w:sz w:val="28"/>
          <w:szCs w:val="28"/>
          <w:lang w:eastAsia="zh-CN"/>
        </w:rPr>
        <w:t>.</w:t>
      </w:r>
      <w:r>
        <w:rPr>
          <w:rFonts w:hint="eastAsia" w:ascii="仿宋" w:hAnsi="仿宋" w:eastAsia="仿宋" w:cs="仿宋"/>
          <w:sz w:val="28"/>
          <w:szCs w:val="28"/>
        </w:rPr>
        <w:t>我们明白发包方不一定要接纳最低价格的投标或收到的任何投标，亦不会要求解释选择任何投标单位及中标单位的原因。</w:t>
      </w:r>
    </w:p>
    <w:p>
      <w:pPr>
        <w:tabs>
          <w:tab w:val="left" w:pos="6495"/>
        </w:tabs>
        <w:ind w:firstLine="560" w:firstLineChars="200"/>
        <w:rPr>
          <w:rFonts w:hint="eastAsia" w:ascii="仿宋" w:hAnsi="仿宋" w:eastAsia="仿宋" w:cs="仿宋"/>
          <w:sz w:val="28"/>
          <w:szCs w:val="28"/>
        </w:rPr>
      </w:pPr>
      <w:r>
        <w:rPr>
          <w:rFonts w:hint="eastAsia" w:ascii="仿宋" w:hAnsi="仿宋" w:eastAsia="仿宋" w:cs="仿宋"/>
          <w:sz w:val="28"/>
          <w:szCs w:val="28"/>
        </w:rPr>
        <w:t>投标单位名称：</w:t>
      </w:r>
      <w:r>
        <w:rPr>
          <w:rFonts w:hint="eastAsia" w:ascii="仿宋" w:hAnsi="仿宋" w:eastAsia="仿宋" w:cs="仿宋"/>
          <w:sz w:val="28"/>
          <w:szCs w:val="28"/>
          <w:u w:val="single"/>
        </w:rPr>
        <w:tab/>
      </w:r>
      <w:r>
        <w:rPr>
          <w:rFonts w:hint="eastAsia" w:ascii="仿宋" w:hAnsi="仿宋" w:eastAsia="仿宋" w:cs="仿宋"/>
          <w:sz w:val="28"/>
          <w:szCs w:val="28"/>
        </w:rPr>
        <w:t>（公司盖章）</w:t>
      </w:r>
    </w:p>
    <w:p>
      <w:pPr>
        <w:tabs>
          <w:tab w:val="right" w:pos="8306"/>
        </w:tabs>
        <w:ind w:firstLine="560" w:firstLineChars="200"/>
        <w:rPr>
          <w:rFonts w:hint="eastAsia" w:ascii="仿宋" w:hAnsi="仿宋" w:eastAsia="仿宋" w:cs="仿宋"/>
          <w:sz w:val="28"/>
          <w:szCs w:val="28"/>
          <w:u w:val="single"/>
        </w:rPr>
      </w:pPr>
      <w:r>
        <w:rPr>
          <w:rFonts w:hint="eastAsia" w:ascii="仿宋" w:hAnsi="仿宋" w:eastAsia="仿宋" w:cs="仿宋"/>
          <w:sz w:val="28"/>
          <w:szCs w:val="28"/>
        </w:rPr>
        <w:t>营业执照号码：</w:t>
      </w:r>
      <w:r>
        <w:rPr>
          <w:rFonts w:hint="eastAsia" w:ascii="仿宋" w:hAnsi="仿宋" w:eastAsia="仿宋" w:cs="仿宋"/>
          <w:sz w:val="28"/>
          <w:szCs w:val="28"/>
          <w:u w:val="single"/>
        </w:rPr>
        <w:tab/>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投标人</w:t>
      </w:r>
      <w:r>
        <w:rPr>
          <w:rFonts w:hint="eastAsia" w:ascii="仿宋" w:hAnsi="仿宋" w:eastAsia="仿宋" w:cs="仿宋"/>
          <w:sz w:val="28"/>
          <w:szCs w:val="28"/>
          <w:lang w:eastAsia="zh-Hans"/>
        </w:rPr>
        <w:t>（盖章）</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法</w:t>
      </w:r>
      <w:r>
        <w:rPr>
          <w:rFonts w:hint="eastAsia" w:ascii="仿宋" w:hAnsi="仿宋" w:eastAsia="仿宋" w:cs="仿宋"/>
          <w:sz w:val="28"/>
          <w:szCs w:val="28"/>
          <w:lang w:eastAsia="zh-Hans"/>
        </w:rPr>
        <w:t>定代表人（</w:t>
      </w:r>
      <w:r>
        <w:rPr>
          <w:rFonts w:hint="eastAsia" w:ascii="仿宋" w:hAnsi="仿宋" w:eastAsia="仿宋" w:cs="仿宋"/>
          <w:sz w:val="28"/>
          <w:szCs w:val="28"/>
        </w:rPr>
        <w:t>签字</w:t>
      </w:r>
      <w:r>
        <w:rPr>
          <w:rFonts w:hint="eastAsia" w:ascii="仿宋" w:hAnsi="仿宋" w:eastAsia="仿宋" w:cs="仿宋"/>
          <w:sz w:val="28"/>
          <w:szCs w:val="28"/>
          <w:lang w:eastAsia="zh-Hans"/>
        </w:rPr>
        <w:t>）</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公司地址：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Hans"/>
        </w:rPr>
        <w:t>联系方式</w:t>
      </w:r>
      <w:r>
        <w:rPr>
          <w:rFonts w:hint="eastAsia" w:ascii="仿宋" w:hAnsi="仿宋" w:eastAsia="仿宋" w:cs="仿宋"/>
          <w:sz w:val="28"/>
          <w:szCs w:val="28"/>
        </w:rPr>
        <w:t>：</w:t>
      </w:r>
    </w:p>
    <w:p>
      <w:pPr>
        <w:ind w:firstLine="5040" w:firstLineChars="1800"/>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jc w:val="center"/>
        <w:rPr>
          <w:ins w:id="0" w:author="xb21cn" w:date="2021-01-28T11:23:00Z"/>
          <w:rFonts w:hint="eastAsia" w:ascii="仿宋" w:hAnsi="仿宋" w:eastAsia="仿宋" w:cs="仿宋"/>
          <w:sz w:val="44"/>
          <w:szCs w:val="44"/>
        </w:rPr>
        <w:sectPr>
          <w:pgSz w:w="11906" w:h="16838"/>
          <w:pgMar w:top="1440" w:right="1800" w:bottom="1440" w:left="1800" w:header="851" w:footer="992" w:gutter="0"/>
          <w:cols w:space="425" w:num="1"/>
          <w:docGrid w:type="lines" w:linePitch="312" w:charSpace="0"/>
        </w:sectPr>
      </w:pPr>
    </w:p>
    <w:p>
      <w:pPr>
        <w:jc w:val="center"/>
        <w:rPr>
          <w:rFonts w:hint="eastAsia" w:ascii="仿宋" w:hAnsi="仿宋" w:eastAsia="仿宋" w:cs="仿宋"/>
          <w:sz w:val="32"/>
          <w:szCs w:val="32"/>
        </w:rPr>
      </w:pPr>
      <w:r>
        <w:rPr>
          <w:rFonts w:hint="eastAsia" w:ascii="仿宋" w:hAnsi="仿宋" w:eastAsia="仿宋" w:cs="仿宋"/>
          <w:sz w:val="44"/>
          <w:szCs w:val="44"/>
        </w:rPr>
        <w:t>三、授权委托书</w:t>
      </w:r>
    </w:p>
    <w:p>
      <w:pPr>
        <w:rPr>
          <w:rFonts w:hint="eastAsia" w:ascii="仿宋" w:hAnsi="仿宋" w:eastAsia="仿宋" w:cs="仿宋"/>
          <w:sz w:val="28"/>
          <w:szCs w:val="28"/>
        </w:rPr>
      </w:pPr>
    </w:p>
    <w:p>
      <w:pPr>
        <w:rPr>
          <w:rFonts w:hint="eastAsia" w:ascii="仿宋" w:hAnsi="仿宋" w:eastAsia="仿宋" w:cs="仿宋"/>
          <w:b/>
          <w:bCs/>
          <w:sz w:val="36"/>
          <w:szCs w:val="36"/>
        </w:rPr>
      </w:pPr>
      <w:r>
        <w:rPr>
          <w:rFonts w:hint="eastAsia" w:ascii="仿宋" w:hAnsi="仿宋" w:eastAsia="仿宋" w:cs="仿宋"/>
          <w:b/>
          <w:bCs/>
          <w:sz w:val="28"/>
          <w:szCs w:val="28"/>
        </w:rPr>
        <w:t>西安高新科技职业学院</w:t>
      </w:r>
      <w:r>
        <w:rPr>
          <w:rFonts w:hint="eastAsia" w:ascii="仿宋" w:hAnsi="仿宋" w:eastAsia="仿宋" w:cs="仿宋"/>
          <w:b/>
          <w:bCs/>
          <w:sz w:val="28"/>
          <w:szCs w:val="28"/>
          <w:lang w:eastAsia="zh-CN"/>
        </w:rPr>
        <w:t>招标办</w:t>
      </w:r>
      <w:r>
        <w:rPr>
          <w:rFonts w:hint="eastAsia" w:ascii="仿宋" w:hAnsi="仿宋" w:eastAsia="仿宋" w:cs="仿宋"/>
          <w:b/>
          <w:bCs/>
          <w:sz w:val="28"/>
          <w:szCs w:val="28"/>
        </w:rPr>
        <w:t>：</w:t>
      </w:r>
    </w:p>
    <w:p>
      <w:pPr>
        <w:tabs>
          <w:tab w:val="left" w:pos="180"/>
        </w:tabs>
        <w:ind w:firstLine="560" w:firstLineChars="200"/>
        <w:rPr>
          <w:rFonts w:hint="eastAsia" w:ascii="仿宋" w:hAnsi="仿宋" w:eastAsia="仿宋" w:cs="仿宋"/>
          <w:sz w:val="28"/>
          <w:szCs w:val="28"/>
        </w:rPr>
      </w:pPr>
      <w:r>
        <w:rPr>
          <w:rFonts w:hint="eastAsia" w:ascii="仿宋" w:hAnsi="仿宋" w:eastAsia="仿宋" w:cs="仿宋"/>
          <w:sz w:val="28"/>
          <w:szCs w:val="28"/>
        </w:rPr>
        <w:t>兹委托</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lang w:eastAsia="zh-Hans"/>
        </w:rPr>
        <w:t>身份证号码</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职称：</w:t>
      </w:r>
      <w:r>
        <w:rPr>
          <w:rFonts w:hint="eastAsia" w:ascii="仿宋" w:hAnsi="仿宋" w:eastAsia="仿宋" w:cs="仿宋"/>
          <w:sz w:val="28"/>
          <w:szCs w:val="28"/>
          <w:u w:val="single"/>
        </w:rPr>
        <w:t xml:space="preserve">         </w:t>
      </w:r>
      <w:r>
        <w:rPr>
          <w:rFonts w:hint="eastAsia" w:ascii="仿宋" w:hAnsi="仿宋" w:eastAsia="仿宋" w:cs="仿宋"/>
          <w:sz w:val="28"/>
          <w:szCs w:val="28"/>
        </w:rPr>
        <w:t>）代本公司</w:t>
      </w:r>
      <w:r>
        <w:rPr>
          <w:rFonts w:hint="eastAsia" w:ascii="仿宋" w:hAnsi="仿宋" w:eastAsia="仿宋" w:cs="仿宋"/>
          <w:sz w:val="28"/>
          <w:szCs w:val="28"/>
          <w:lang w:eastAsia="zh-Hans"/>
        </w:rPr>
        <w:t>处理向</w:t>
      </w:r>
      <w:r>
        <w:rPr>
          <w:rFonts w:hint="eastAsia" w:ascii="仿宋" w:hAnsi="仿宋" w:eastAsia="仿宋" w:cs="仿宋"/>
          <w:sz w:val="28"/>
          <w:szCs w:val="28"/>
        </w:rPr>
        <w:t>西安高新科技职业学院</w:t>
      </w:r>
      <w:r>
        <w:rPr>
          <w:rFonts w:hint="eastAsia" w:ascii="仿宋" w:hAnsi="仿宋" w:eastAsia="仿宋" w:cs="仿宋"/>
          <w:sz w:val="28"/>
          <w:szCs w:val="28"/>
          <w:lang w:eastAsia="zh-Hans"/>
        </w:rPr>
        <w:t>发包的“</w:t>
      </w:r>
      <w:r>
        <w:rPr>
          <w:rFonts w:hint="eastAsia" w:ascii="仿宋" w:hAnsi="仿宋" w:eastAsia="仿宋" w:cs="仿宋"/>
          <w:sz w:val="28"/>
          <w:szCs w:val="28"/>
          <w:u w:val="single"/>
          <w:lang w:val="en-US" w:eastAsia="zh-CN"/>
        </w:rPr>
        <w:t>B11- B12公寓楼</w:t>
      </w:r>
      <w:r>
        <w:rPr>
          <w:rFonts w:hint="eastAsia" w:ascii="仿宋" w:hAnsi="仿宋" w:eastAsia="仿宋" w:cs="仿宋"/>
          <w:sz w:val="28"/>
          <w:szCs w:val="28"/>
          <w:u w:val="single"/>
        </w:rPr>
        <w:t>外墙保温及外墙饰面工程</w:t>
      </w:r>
      <w:r>
        <w:rPr>
          <w:rFonts w:hint="eastAsia" w:ascii="仿宋" w:hAnsi="仿宋" w:eastAsia="仿宋" w:cs="仿宋"/>
          <w:color w:val="000000" w:themeColor="text1"/>
          <w:sz w:val="28"/>
          <w:szCs w:val="28"/>
          <w:lang w:eastAsia="zh-Hans"/>
          <w14:textFill>
            <w14:solidFill>
              <w14:schemeClr w14:val="tx1"/>
            </w14:solidFill>
          </w14:textFill>
        </w:rPr>
        <w:t>”项目</w:t>
      </w:r>
      <w:r>
        <w:rPr>
          <w:rFonts w:hint="eastAsia" w:ascii="仿宋" w:hAnsi="仿宋" w:eastAsia="仿宋" w:cs="仿宋"/>
          <w:sz w:val="28"/>
          <w:szCs w:val="28"/>
        </w:rPr>
        <w:t>的投标事宜，</w:t>
      </w:r>
      <w:r>
        <w:rPr>
          <w:rFonts w:hint="eastAsia" w:ascii="仿宋" w:hAnsi="仿宋" w:eastAsia="仿宋" w:cs="仿宋"/>
          <w:sz w:val="28"/>
          <w:szCs w:val="28"/>
          <w:lang w:eastAsia="zh-Hans"/>
        </w:rPr>
        <w:t>现授权其以</w:t>
      </w:r>
      <w:r>
        <w:rPr>
          <w:rFonts w:hint="eastAsia" w:ascii="仿宋" w:hAnsi="仿宋" w:eastAsia="仿宋" w:cs="仿宋"/>
          <w:sz w:val="28"/>
          <w:szCs w:val="28"/>
        </w:rPr>
        <w:t>本公司的名义签署投标书，并进行</w:t>
      </w:r>
      <w:r>
        <w:rPr>
          <w:rFonts w:hint="eastAsia" w:ascii="仿宋" w:hAnsi="仿宋" w:eastAsia="仿宋" w:cs="仿宋"/>
          <w:sz w:val="28"/>
          <w:szCs w:val="28"/>
          <w:lang w:eastAsia="zh-Hans"/>
        </w:rPr>
        <w:t>正式</w:t>
      </w:r>
      <w:r>
        <w:rPr>
          <w:rFonts w:hint="eastAsia" w:ascii="仿宋" w:hAnsi="仿宋" w:eastAsia="仿宋" w:cs="仿宋"/>
          <w:sz w:val="28"/>
          <w:szCs w:val="28"/>
        </w:rPr>
        <w:t>合同谈判和处理与之有关的一切事项。</w:t>
      </w:r>
    </w:p>
    <w:p>
      <w:pPr>
        <w:tabs>
          <w:tab w:val="left" w:pos="180"/>
        </w:tabs>
        <w:ind w:firstLine="560" w:firstLineChars="200"/>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sz w:val="28"/>
          <w:szCs w:val="28"/>
        </w:rPr>
        <w:t>同时委托</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lang w:eastAsia="zh-Hans"/>
        </w:rPr>
        <w:t>身份证号码</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职称：</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lang w:eastAsia="zh-Hans"/>
        </w:rPr>
        <w:t>为</w:t>
      </w:r>
      <w:r>
        <w:rPr>
          <w:rFonts w:hint="eastAsia" w:ascii="仿宋" w:hAnsi="仿宋" w:eastAsia="仿宋" w:cs="仿宋"/>
          <w:sz w:val="28"/>
          <w:szCs w:val="28"/>
        </w:rPr>
        <w:t>本公司</w:t>
      </w:r>
      <w:r>
        <w:rPr>
          <w:rFonts w:hint="eastAsia" w:ascii="仿宋" w:hAnsi="仿宋" w:eastAsia="仿宋" w:cs="仿宋"/>
          <w:sz w:val="28"/>
          <w:szCs w:val="28"/>
          <w:lang w:eastAsia="zh-Hans"/>
        </w:rPr>
        <w:t>承包施工</w:t>
      </w:r>
      <w:r>
        <w:rPr>
          <w:rFonts w:hint="eastAsia" w:ascii="仿宋" w:hAnsi="仿宋" w:eastAsia="仿宋" w:cs="仿宋"/>
          <w:sz w:val="28"/>
          <w:szCs w:val="28"/>
        </w:rPr>
        <w:t>西安高新科技职业学院</w:t>
      </w:r>
      <w:r>
        <w:rPr>
          <w:rFonts w:hint="eastAsia" w:ascii="仿宋" w:hAnsi="仿宋" w:eastAsia="仿宋" w:cs="仿宋"/>
          <w:sz w:val="28"/>
          <w:szCs w:val="28"/>
          <w:u w:val="single"/>
          <w:lang w:val="en-US" w:eastAsia="zh-CN"/>
        </w:rPr>
        <w:t>B11-B12公寓楼</w:t>
      </w:r>
      <w:r>
        <w:rPr>
          <w:rFonts w:hint="eastAsia" w:ascii="仿宋" w:hAnsi="仿宋" w:eastAsia="仿宋" w:cs="仿宋"/>
          <w:sz w:val="28"/>
          <w:szCs w:val="28"/>
          <w:u w:val="single"/>
        </w:rPr>
        <w:t>外墙保温及外墙饰面工程</w:t>
      </w:r>
      <w:r>
        <w:rPr>
          <w:rFonts w:hint="eastAsia" w:ascii="仿宋" w:hAnsi="仿宋" w:eastAsia="仿宋" w:cs="仿宋"/>
          <w:sz w:val="28"/>
          <w:szCs w:val="28"/>
        </w:rPr>
        <w:t>的项目经理，协助投标委托</w:t>
      </w:r>
      <w:r>
        <w:rPr>
          <w:rFonts w:hint="eastAsia" w:ascii="仿宋" w:hAnsi="仿宋" w:eastAsia="仿宋" w:cs="仿宋"/>
          <w:sz w:val="28"/>
          <w:szCs w:val="28"/>
          <w:lang w:eastAsia="zh-Hans"/>
        </w:rPr>
        <w:t>人</w:t>
      </w:r>
      <w:r>
        <w:rPr>
          <w:rFonts w:hint="eastAsia" w:ascii="仿宋" w:hAnsi="仿宋" w:eastAsia="仿宋" w:cs="仿宋"/>
          <w:sz w:val="28"/>
          <w:szCs w:val="28"/>
          <w:u w:val="single"/>
          <w:lang w:eastAsia="zh-Hans"/>
        </w:rPr>
        <w:t xml:space="preserve">          </w:t>
      </w:r>
      <w:r>
        <w:rPr>
          <w:rFonts w:hint="eastAsia" w:ascii="仿宋" w:hAnsi="仿宋" w:eastAsia="仿宋" w:cs="仿宋"/>
          <w:sz w:val="28"/>
          <w:szCs w:val="28"/>
          <w:lang w:eastAsia="zh-Hans"/>
        </w:rPr>
        <w:t>进行</w:t>
      </w:r>
      <w:r>
        <w:rPr>
          <w:rFonts w:hint="eastAsia" w:ascii="仿宋" w:hAnsi="仿宋" w:eastAsia="仿宋" w:cs="仿宋"/>
          <w:sz w:val="28"/>
          <w:szCs w:val="28"/>
        </w:rPr>
        <w:t>合同谈判。</w:t>
      </w:r>
    </w:p>
    <w:p>
      <w:pPr>
        <w:ind w:firstLine="560" w:firstLineChars="200"/>
        <w:rPr>
          <w:rFonts w:hint="eastAsia" w:ascii="仿宋" w:hAnsi="仿宋" w:eastAsia="仿宋" w:cs="仿宋"/>
          <w:sz w:val="28"/>
          <w:szCs w:val="28"/>
          <w:lang w:eastAsia="zh-Hans"/>
        </w:rPr>
      </w:pPr>
      <w:r>
        <w:rPr>
          <w:rFonts w:hint="eastAsia" w:ascii="仿宋" w:hAnsi="仿宋" w:eastAsia="仿宋" w:cs="仿宋"/>
          <w:sz w:val="28"/>
          <w:szCs w:val="28"/>
          <w:lang w:eastAsia="zh-Hans"/>
        </w:rPr>
        <w:t>本授权期限自签字盖章之日生效至双方签订正式合同之日终止。</w:t>
      </w:r>
    </w:p>
    <w:p>
      <w:pPr>
        <w:ind w:firstLine="560" w:firstLineChars="200"/>
        <w:rPr>
          <w:rFonts w:hint="eastAsia" w:ascii="仿宋" w:hAnsi="仿宋" w:eastAsia="仿宋" w:cs="仿宋"/>
          <w:sz w:val="28"/>
          <w:szCs w:val="28"/>
          <w:lang w:eastAsia="zh-Hans"/>
        </w:rPr>
      </w:pPr>
    </w:p>
    <w:p>
      <w:pPr>
        <w:ind w:firstLine="560" w:firstLineChars="200"/>
        <w:rPr>
          <w:rFonts w:hint="eastAsia" w:ascii="仿宋" w:hAnsi="仿宋" w:eastAsia="仿宋" w:cs="仿宋"/>
          <w:sz w:val="28"/>
          <w:szCs w:val="28"/>
          <w:lang w:eastAsia="zh-Hans"/>
        </w:rPr>
      </w:pPr>
      <w:r>
        <w:rPr>
          <w:rFonts w:hint="eastAsia" w:ascii="仿宋" w:hAnsi="仿宋" w:eastAsia="仿宋" w:cs="仿宋"/>
          <w:sz w:val="28"/>
          <w:szCs w:val="28"/>
          <w:lang w:eastAsia="zh-Hans"/>
        </w:rPr>
        <w:t>被委托人联系方式</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Hans"/>
        </w:rPr>
        <w:t>被委托人</w:t>
      </w:r>
      <w:r>
        <w:rPr>
          <w:rFonts w:hint="eastAsia" w:ascii="仿宋" w:hAnsi="仿宋" w:eastAsia="仿宋" w:cs="仿宋"/>
          <w:sz w:val="28"/>
          <w:szCs w:val="28"/>
        </w:rPr>
        <w:t>地址：</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p>
    <w:p>
      <w:pPr>
        <w:ind w:firstLine="4900" w:firstLineChars="1750"/>
        <w:rPr>
          <w:rFonts w:hint="eastAsia" w:ascii="仿宋" w:hAnsi="仿宋" w:eastAsia="仿宋" w:cs="仿宋"/>
          <w:sz w:val="28"/>
          <w:szCs w:val="28"/>
        </w:rPr>
      </w:pPr>
      <w:r>
        <w:rPr>
          <w:rFonts w:hint="eastAsia" w:ascii="仿宋" w:hAnsi="仿宋" w:eastAsia="仿宋" w:cs="仿宋"/>
          <w:sz w:val="28"/>
          <w:szCs w:val="28"/>
          <w:lang w:eastAsia="zh-Hans"/>
        </w:rPr>
        <w:t>委托人（</w:t>
      </w:r>
      <w:r>
        <w:rPr>
          <w:rFonts w:hint="eastAsia" w:ascii="仿宋" w:hAnsi="仿宋" w:eastAsia="仿宋" w:cs="仿宋"/>
          <w:sz w:val="28"/>
          <w:szCs w:val="28"/>
        </w:rPr>
        <w:t>盖章</w:t>
      </w:r>
      <w:r>
        <w:rPr>
          <w:rFonts w:hint="eastAsia" w:ascii="仿宋" w:hAnsi="仿宋" w:eastAsia="仿宋" w:cs="仿宋"/>
          <w:sz w:val="28"/>
          <w:szCs w:val="28"/>
          <w:lang w:eastAsia="zh-Hans"/>
        </w:rPr>
        <w:t>）</w:t>
      </w:r>
      <w:r>
        <w:rPr>
          <w:rFonts w:hint="eastAsia" w:ascii="仿宋" w:hAnsi="仿宋" w:eastAsia="仿宋" w:cs="仿宋"/>
          <w:sz w:val="28"/>
          <w:szCs w:val="28"/>
        </w:rPr>
        <w:t>：</w:t>
      </w:r>
    </w:p>
    <w:p>
      <w:pPr>
        <w:jc w:val="lef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eastAsia="zh-Hans"/>
        </w:rPr>
        <w:t>法定代表人（签字）</w:t>
      </w:r>
      <w:r>
        <w:rPr>
          <w:rFonts w:hint="eastAsia" w:ascii="仿宋" w:hAnsi="仿宋" w:eastAsia="仿宋" w:cs="仿宋"/>
          <w:sz w:val="28"/>
          <w:szCs w:val="28"/>
        </w:rPr>
        <w:t>：</w:t>
      </w:r>
    </w:p>
    <w:p>
      <w:pPr>
        <w:ind w:firstLine="4900" w:firstLineChars="1750"/>
        <w:jc w:val="left"/>
        <w:rPr>
          <w:rFonts w:hint="eastAsia" w:ascii="仿宋" w:hAnsi="仿宋" w:eastAsia="仿宋" w:cs="仿宋"/>
          <w:sz w:val="28"/>
          <w:szCs w:val="28"/>
        </w:rPr>
      </w:pPr>
      <w:r>
        <w:rPr>
          <w:rFonts w:hint="eastAsia" w:ascii="仿宋" w:hAnsi="仿宋" w:eastAsia="仿宋" w:cs="仿宋"/>
          <w:sz w:val="28"/>
          <w:szCs w:val="28"/>
          <w:lang w:eastAsia="zh-Hans"/>
        </w:rPr>
        <w:t>被委托人（</w:t>
      </w:r>
      <w:r>
        <w:rPr>
          <w:rFonts w:hint="eastAsia" w:ascii="仿宋" w:hAnsi="仿宋" w:eastAsia="仿宋" w:cs="仿宋"/>
          <w:sz w:val="28"/>
          <w:szCs w:val="28"/>
        </w:rPr>
        <w:t>签字</w:t>
      </w:r>
      <w:r>
        <w:rPr>
          <w:rFonts w:hint="eastAsia" w:ascii="仿宋" w:hAnsi="仿宋" w:eastAsia="仿宋" w:cs="仿宋"/>
          <w:sz w:val="28"/>
          <w:szCs w:val="28"/>
          <w:lang w:eastAsia="zh-Hans"/>
        </w:rPr>
        <w:t>）</w:t>
      </w:r>
      <w:r>
        <w:rPr>
          <w:rFonts w:hint="eastAsia" w:ascii="仿宋" w:hAnsi="仿宋" w:eastAsia="仿宋" w:cs="仿宋"/>
          <w:sz w:val="28"/>
          <w:szCs w:val="28"/>
        </w:rPr>
        <w:t>：</w:t>
      </w:r>
    </w:p>
    <w:p>
      <w:pPr>
        <w:rPr>
          <w:rFonts w:hint="eastAsia" w:ascii="仿宋" w:hAnsi="仿宋" w:eastAsia="仿宋" w:cs="仿宋"/>
          <w:sz w:val="28"/>
          <w:szCs w:val="28"/>
          <w:u w:val="single"/>
        </w:rPr>
      </w:pPr>
      <w:r>
        <w:rPr>
          <w:rFonts w:hint="eastAsia" w:ascii="仿宋" w:hAnsi="仿宋" w:eastAsia="仿宋" w:cs="仿宋"/>
          <w:sz w:val="28"/>
          <w:szCs w:val="28"/>
        </w:rPr>
        <w:t xml:space="preserve">                                   日期：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日</w:t>
      </w:r>
    </w:p>
    <w:p>
      <w:pPr>
        <w:jc w:val="center"/>
        <w:rPr>
          <w:rFonts w:hint="eastAsia" w:ascii="仿宋" w:hAnsi="仿宋" w:eastAsia="仿宋" w:cs="仿宋"/>
          <w:sz w:val="44"/>
          <w:szCs w:val="44"/>
        </w:rPr>
      </w:pPr>
    </w:p>
    <w:p>
      <w:pPr>
        <w:rPr>
          <w:rFonts w:hint="eastAsia" w:ascii="仿宋" w:hAnsi="仿宋" w:eastAsia="仿宋" w:cs="仿宋"/>
          <w:sz w:val="44"/>
          <w:szCs w:val="44"/>
        </w:rPr>
      </w:pPr>
      <w:r>
        <w:rPr>
          <w:rFonts w:hint="eastAsia" w:ascii="仿宋" w:hAnsi="仿宋" w:eastAsia="仿宋" w:cs="仿宋"/>
          <w:sz w:val="44"/>
          <w:szCs w:val="44"/>
        </w:rPr>
        <w:br w:type="page"/>
      </w:r>
    </w:p>
    <w:p>
      <w:pPr>
        <w:jc w:val="center"/>
        <w:rPr>
          <w:rFonts w:hint="eastAsia" w:ascii="仿宋" w:hAnsi="仿宋" w:eastAsia="仿宋" w:cs="仿宋"/>
          <w:sz w:val="44"/>
          <w:szCs w:val="44"/>
        </w:rPr>
        <w:sectPr>
          <w:pgSz w:w="11906" w:h="16838"/>
          <w:pgMar w:top="1157" w:right="1293" w:bottom="1157" w:left="1689" w:header="851" w:footer="992" w:gutter="0"/>
          <w:cols w:space="0" w:num="1"/>
          <w:docGrid w:type="lines" w:linePitch="312" w:charSpace="0"/>
        </w:sectPr>
      </w:pPr>
    </w:p>
    <w:p>
      <w:pPr>
        <w:ind w:firstLine="1320" w:firstLineChars="300"/>
        <w:jc w:val="center"/>
        <w:rPr>
          <w:rFonts w:hint="eastAsia" w:ascii="仿宋" w:hAnsi="仿宋" w:eastAsia="仿宋" w:cs="仿宋"/>
          <w:sz w:val="28"/>
          <w:szCs w:val="28"/>
        </w:rPr>
      </w:pPr>
      <w:r>
        <w:rPr>
          <w:rFonts w:hint="eastAsia" w:ascii="仿宋" w:hAnsi="仿宋" w:eastAsia="仿宋" w:cs="仿宋"/>
          <w:sz w:val="44"/>
          <w:szCs w:val="44"/>
        </w:rPr>
        <w:t>四、投标报价表</w:t>
      </w:r>
    </w:p>
    <w:p>
      <w:pPr>
        <w:spacing w:line="360" w:lineRule="auto"/>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u w:val="single"/>
          <w:lang w:val="en-US" w:eastAsia="zh-CN"/>
        </w:rPr>
        <w:t>B11号公寓楼</w:t>
      </w:r>
      <w:r>
        <w:rPr>
          <w:rFonts w:hint="eastAsia" w:ascii="仿宋" w:hAnsi="仿宋" w:eastAsia="仿宋" w:cs="仿宋"/>
          <w:sz w:val="28"/>
          <w:szCs w:val="28"/>
        </w:rPr>
        <w:t>外墙保温及饰面工程</w:t>
      </w:r>
    </w:p>
    <w:tbl>
      <w:tblPr>
        <w:tblStyle w:val="13"/>
        <w:tblW w:w="15124" w:type="dxa"/>
        <w:tblInd w:w="-3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1989"/>
        <w:gridCol w:w="1600"/>
        <w:gridCol w:w="2711"/>
        <w:gridCol w:w="3000"/>
        <w:gridCol w:w="416"/>
        <w:gridCol w:w="1038"/>
        <w:gridCol w:w="1038"/>
        <w:gridCol w:w="1159"/>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02"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1989"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工程名称</w:t>
            </w:r>
          </w:p>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或材料名称</w:t>
            </w:r>
          </w:p>
        </w:tc>
        <w:tc>
          <w:tcPr>
            <w:tcW w:w="1600"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使用部位</w:t>
            </w:r>
          </w:p>
        </w:tc>
        <w:tc>
          <w:tcPr>
            <w:tcW w:w="2711"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规格型号</w:t>
            </w:r>
          </w:p>
        </w:tc>
        <w:tc>
          <w:tcPr>
            <w:tcW w:w="3000"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技术标准或要求</w:t>
            </w:r>
          </w:p>
        </w:tc>
        <w:tc>
          <w:tcPr>
            <w:tcW w:w="1454" w:type="dxa"/>
            <w:gridSpan w:val="2"/>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工程量</w:t>
            </w:r>
          </w:p>
        </w:tc>
        <w:tc>
          <w:tcPr>
            <w:tcW w:w="1038"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单价</w:t>
            </w:r>
          </w:p>
        </w:tc>
        <w:tc>
          <w:tcPr>
            <w:tcW w:w="1159"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合计</w:t>
            </w:r>
          </w:p>
        </w:tc>
        <w:tc>
          <w:tcPr>
            <w:tcW w:w="1671"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1989"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1600"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2711"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3000"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416" w:type="dxa"/>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w:t>
            </w:r>
          </w:p>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位</w:t>
            </w:r>
          </w:p>
        </w:tc>
        <w:tc>
          <w:tcPr>
            <w:tcW w:w="1038" w:type="dxa"/>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数量</w:t>
            </w:r>
          </w:p>
        </w:tc>
        <w:tc>
          <w:tcPr>
            <w:tcW w:w="1038"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1159"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1671"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1</w:t>
            </w:r>
          </w:p>
        </w:tc>
        <w:tc>
          <w:tcPr>
            <w:tcW w:w="1989"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外墙保温板</w:t>
            </w:r>
          </w:p>
        </w:tc>
        <w:tc>
          <w:tcPr>
            <w:tcW w:w="16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w:t>
            </w:r>
          </w:p>
        </w:tc>
        <w:tc>
          <w:tcPr>
            <w:tcW w:w="2711"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60厚水泥基泡沫保温板，</w:t>
            </w:r>
          </w:p>
        </w:tc>
        <w:tc>
          <w:tcPr>
            <w:tcW w:w="3000" w:type="dxa"/>
            <w:vAlign w:val="center"/>
          </w:tcPr>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表观密度180 Kg/m³</w:t>
            </w:r>
          </w:p>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导热系数为0.055</w:t>
            </w:r>
          </w:p>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W/（M².K）及图纸有关要求</w:t>
            </w:r>
          </w:p>
        </w:tc>
        <w:tc>
          <w:tcPr>
            <w:tcW w:w="416"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38"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3700</w:t>
            </w:r>
          </w:p>
        </w:tc>
        <w:tc>
          <w:tcPr>
            <w:tcW w:w="1038" w:type="dxa"/>
            <w:vAlign w:val="center"/>
          </w:tcPr>
          <w:p>
            <w:pPr>
              <w:spacing w:line="240" w:lineRule="auto"/>
              <w:jc w:val="center"/>
              <w:rPr>
                <w:rFonts w:hint="eastAsia" w:ascii="仿宋" w:hAnsi="仿宋" w:eastAsia="仿宋" w:cs="仿宋"/>
                <w:b/>
                <w:bCs/>
                <w:color w:val="FF0000"/>
                <w:kern w:val="2"/>
                <w:sz w:val="22"/>
                <w:szCs w:val="22"/>
                <w:vertAlign w:val="baseline"/>
                <w:lang w:val="en-US" w:eastAsia="zh-CN" w:bidi="ar-SA"/>
              </w:rPr>
            </w:pPr>
          </w:p>
        </w:tc>
        <w:tc>
          <w:tcPr>
            <w:tcW w:w="1159"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p>
        </w:tc>
        <w:tc>
          <w:tcPr>
            <w:tcW w:w="1671"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2</w:t>
            </w:r>
          </w:p>
        </w:tc>
        <w:tc>
          <w:tcPr>
            <w:tcW w:w="1989"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外墙保温板</w:t>
            </w:r>
          </w:p>
        </w:tc>
        <w:tc>
          <w:tcPr>
            <w:tcW w:w="16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一层外墙柱</w:t>
            </w:r>
          </w:p>
        </w:tc>
        <w:tc>
          <w:tcPr>
            <w:tcW w:w="2711" w:type="dxa"/>
            <w:vAlign w:val="center"/>
          </w:tcPr>
          <w:p>
            <w:pPr>
              <w:spacing w:line="240" w:lineRule="auto"/>
              <w:jc w:val="both"/>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bidi="ar-SA"/>
              </w:rPr>
              <w:t>200厚700宽EPS板</w:t>
            </w:r>
          </w:p>
        </w:tc>
        <w:tc>
          <w:tcPr>
            <w:tcW w:w="30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bidi="ar-SA"/>
              </w:rPr>
              <w:t>详见图纸</w:t>
            </w:r>
          </w:p>
        </w:tc>
        <w:tc>
          <w:tcPr>
            <w:tcW w:w="416"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38" w:type="dxa"/>
            <w:vAlign w:val="center"/>
          </w:tcPr>
          <w:p>
            <w:pPr>
              <w:spacing w:line="240" w:lineRule="auto"/>
              <w:jc w:val="center"/>
              <w:rPr>
                <w:rFonts w:hint="default"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40</w:t>
            </w:r>
          </w:p>
        </w:tc>
        <w:tc>
          <w:tcPr>
            <w:tcW w:w="1038" w:type="dxa"/>
            <w:vAlign w:val="center"/>
          </w:tcPr>
          <w:p>
            <w:pPr>
              <w:spacing w:line="240" w:lineRule="auto"/>
              <w:jc w:val="both"/>
              <w:rPr>
                <w:rFonts w:hint="eastAsia" w:ascii="仿宋" w:hAnsi="仿宋" w:eastAsia="仿宋" w:cs="仿宋"/>
                <w:b/>
                <w:bCs/>
                <w:color w:val="FF0000"/>
                <w:sz w:val="22"/>
                <w:szCs w:val="22"/>
                <w:vertAlign w:val="baseline"/>
                <w:lang w:val="en-US" w:eastAsia="zh-CN"/>
              </w:rPr>
            </w:pPr>
          </w:p>
        </w:tc>
        <w:tc>
          <w:tcPr>
            <w:tcW w:w="1159"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p>
        </w:tc>
        <w:tc>
          <w:tcPr>
            <w:tcW w:w="1671"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3</w:t>
            </w:r>
          </w:p>
        </w:tc>
        <w:tc>
          <w:tcPr>
            <w:tcW w:w="1989"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外墙真石漆喷涂</w:t>
            </w:r>
          </w:p>
        </w:tc>
        <w:tc>
          <w:tcPr>
            <w:tcW w:w="16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w:t>
            </w:r>
          </w:p>
        </w:tc>
        <w:tc>
          <w:tcPr>
            <w:tcW w:w="2711"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合成树脂乳液真石涂料</w:t>
            </w:r>
          </w:p>
        </w:tc>
        <w:tc>
          <w:tcPr>
            <w:tcW w:w="30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陕09J01外涂3</w:t>
            </w:r>
          </w:p>
        </w:tc>
        <w:tc>
          <w:tcPr>
            <w:tcW w:w="416"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38"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1700</w:t>
            </w:r>
          </w:p>
        </w:tc>
        <w:tc>
          <w:tcPr>
            <w:tcW w:w="1038" w:type="dxa"/>
            <w:vAlign w:val="center"/>
          </w:tcPr>
          <w:p>
            <w:pPr>
              <w:spacing w:line="240" w:lineRule="auto"/>
              <w:jc w:val="both"/>
              <w:rPr>
                <w:rFonts w:hint="eastAsia" w:ascii="仿宋" w:hAnsi="仿宋" w:eastAsia="仿宋" w:cs="仿宋"/>
                <w:b/>
                <w:bCs/>
                <w:color w:val="FF0000"/>
                <w:sz w:val="22"/>
                <w:szCs w:val="22"/>
                <w:vertAlign w:val="baseline"/>
                <w:lang w:val="en-US" w:eastAsia="zh-CN"/>
              </w:rPr>
            </w:pPr>
          </w:p>
        </w:tc>
        <w:tc>
          <w:tcPr>
            <w:tcW w:w="1159" w:type="dxa"/>
            <w:vAlign w:val="center"/>
          </w:tcPr>
          <w:p>
            <w:pPr>
              <w:spacing w:line="240" w:lineRule="auto"/>
              <w:jc w:val="center"/>
              <w:rPr>
                <w:rFonts w:hint="eastAsia" w:ascii="仿宋" w:hAnsi="仿宋" w:eastAsia="仿宋" w:cs="仿宋"/>
                <w:b/>
                <w:bCs/>
                <w:sz w:val="24"/>
                <w:szCs w:val="24"/>
                <w:vertAlign w:val="baseline"/>
                <w:lang w:val="en-US" w:eastAsia="zh-CN"/>
              </w:rPr>
            </w:pPr>
          </w:p>
        </w:tc>
        <w:tc>
          <w:tcPr>
            <w:tcW w:w="1671" w:type="dxa"/>
            <w:vAlign w:val="center"/>
          </w:tcPr>
          <w:p>
            <w:pPr>
              <w:spacing w:line="240" w:lineRule="auto"/>
              <w:jc w:val="center"/>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sz w:val="24"/>
                <w:szCs w:val="24"/>
                <w:vertAlign w:val="baseline"/>
                <w:lang w:val="en-US" w:eastAsia="zh-CN"/>
              </w:rPr>
            </w:pPr>
          </w:p>
        </w:tc>
        <w:tc>
          <w:tcPr>
            <w:tcW w:w="1989"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外墙真涂料喷刷</w:t>
            </w:r>
          </w:p>
        </w:tc>
        <w:tc>
          <w:tcPr>
            <w:tcW w:w="16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w:t>
            </w:r>
          </w:p>
        </w:tc>
        <w:tc>
          <w:tcPr>
            <w:tcW w:w="2711"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无机建筑涂料</w:t>
            </w:r>
          </w:p>
        </w:tc>
        <w:tc>
          <w:tcPr>
            <w:tcW w:w="30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陕09J01外涂1</w:t>
            </w:r>
          </w:p>
        </w:tc>
        <w:tc>
          <w:tcPr>
            <w:tcW w:w="416"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38"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3600</w:t>
            </w:r>
          </w:p>
        </w:tc>
        <w:tc>
          <w:tcPr>
            <w:tcW w:w="1038" w:type="dxa"/>
            <w:vAlign w:val="center"/>
          </w:tcPr>
          <w:p>
            <w:pPr>
              <w:spacing w:line="240" w:lineRule="auto"/>
              <w:jc w:val="both"/>
              <w:rPr>
                <w:rFonts w:hint="eastAsia" w:ascii="仿宋" w:hAnsi="仿宋" w:eastAsia="仿宋" w:cs="仿宋"/>
                <w:b/>
                <w:bCs/>
                <w:color w:val="FF0000"/>
                <w:sz w:val="22"/>
                <w:szCs w:val="22"/>
                <w:vertAlign w:val="baseline"/>
                <w:lang w:val="en-US" w:eastAsia="zh-CN"/>
              </w:rPr>
            </w:pPr>
          </w:p>
        </w:tc>
        <w:tc>
          <w:tcPr>
            <w:tcW w:w="1159" w:type="dxa"/>
            <w:vAlign w:val="center"/>
          </w:tcPr>
          <w:p>
            <w:pPr>
              <w:spacing w:line="240" w:lineRule="auto"/>
              <w:jc w:val="center"/>
              <w:rPr>
                <w:rFonts w:hint="eastAsia" w:ascii="仿宋" w:hAnsi="仿宋" w:eastAsia="仿宋" w:cs="仿宋"/>
                <w:b/>
                <w:bCs/>
                <w:sz w:val="24"/>
                <w:szCs w:val="24"/>
                <w:vertAlign w:val="baseline"/>
                <w:lang w:val="en-US" w:eastAsia="zh-CN"/>
              </w:rPr>
            </w:pPr>
          </w:p>
        </w:tc>
        <w:tc>
          <w:tcPr>
            <w:tcW w:w="1671" w:type="dxa"/>
            <w:vAlign w:val="center"/>
          </w:tcPr>
          <w:p>
            <w:pPr>
              <w:spacing w:line="240" w:lineRule="auto"/>
              <w:jc w:val="center"/>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4</w:t>
            </w:r>
          </w:p>
        </w:tc>
        <w:tc>
          <w:tcPr>
            <w:tcW w:w="1989"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保温板</w:t>
            </w:r>
          </w:p>
        </w:tc>
        <w:tc>
          <w:tcPr>
            <w:tcW w:w="160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地面周边</w:t>
            </w:r>
          </w:p>
        </w:tc>
        <w:tc>
          <w:tcPr>
            <w:tcW w:w="2711"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50厚XPS挤塑保温板</w:t>
            </w:r>
          </w:p>
        </w:tc>
        <w:tc>
          <w:tcPr>
            <w:tcW w:w="3000" w:type="dxa"/>
            <w:vAlign w:val="center"/>
          </w:tcPr>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表观密度35 Kg/m³</w:t>
            </w:r>
          </w:p>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导热系数为0.03</w:t>
            </w:r>
          </w:p>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W/（M.K）²</w:t>
            </w:r>
          </w:p>
        </w:tc>
        <w:tc>
          <w:tcPr>
            <w:tcW w:w="416"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38"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278.64</w:t>
            </w:r>
          </w:p>
        </w:tc>
        <w:tc>
          <w:tcPr>
            <w:tcW w:w="1038" w:type="dxa"/>
            <w:vAlign w:val="center"/>
          </w:tcPr>
          <w:p>
            <w:pPr>
              <w:spacing w:line="240" w:lineRule="auto"/>
              <w:jc w:val="center"/>
              <w:rPr>
                <w:rFonts w:hint="eastAsia" w:ascii="仿宋" w:hAnsi="仿宋" w:eastAsia="仿宋" w:cs="仿宋"/>
                <w:b/>
                <w:bCs/>
                <w:color w:val="FF0000"/>
                <w:kern w:val="2"/>
                <w:sz w:val="21"/>
                <w:szCs w:val="21"/>
                <w:vertAlign w:val="baseline"/>
                <w:lang w:val="en-US" w:eastAsia="zh-CN" w:bidi="ar-SA"/>
              </w:rPr>
            </w:pPr>
          </w:p>
        </w:tc>
        <w:tc>
          <w:tcPr>
            <w:tcW w:w="1159"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p>
        </w:tc>
        <w:tc>
          <w:tcPr>
            <w:tcW w:w="1671"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甲方供材料总包施工，只做原材料进场复试及提供资料</w:t>
            </w:r>
          </w:p>
        </w:tc>
      </w:tr>
    </w:tbl>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u w:val="single"/>
          <w:lang w:val="en-US" w:eastAsia="zh-CN"/>
        </w:rPr>
        <w:t>B12公寓楼</w:t>
      </w:r>
      <w:r>
        <w:rPr>
          <w:rFonts w:hint="eastAsia" w:ascii="仿宋" w:hAnsi="仿宋" w:eastAsia="仿宋" w:cs="仿宋"/>
          <w:sz w:val="28"/>
          <w:szCs w:val="28"/>
        </w:rPr>
        <w:t>外墙保温及饰面工程</w:t>
      </w:r>
    </w:p>
    <w:tbl>
      <w:tblPr>
        <w:tblStyle w:val="13"/>
        <w:tblpPr w:leftFromText="180" w:rightFromText="180" w:vertAnchor="text" w:horzAnchor="page" w:tblpX="996" w:tblpY="663"/>
        <w:tblOverlap w:val="never"/>
        <w:tblW w:w="14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
        <w:gridCol w:w="1974"/>
        <w:gridCol w:w="1570"/>
        <w:gridCol w:w="2735"/>
        <w:gridCol w:w="2792"/>
        <w:gridCol w:w="473"/>
        <w:gridCol w:w="1027"/>
        <w:gridCol w:w="877"/>
        <w:gridCol w:w="813"/>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02"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1974"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工程名称</w:t>
            </w:r>
          </w:p>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或材料名称</w:t>
            </w:r>
          </w:p>
        </w:tc>
        <w:tc>
          <w:tcPr>
            <w:tcW w:w="1570"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使用部位</w:t>
            </w:r>
          </w:p>
        </w:tc>
        <w:tc>
          <w:tcPr>
            <w:tcW w:w="2735"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规格型号</w:t>
            </w:r>
          </w:p>
        </w:tc>
        <w:tc>
          <w:tcPr>
            <w:tcW w:w="2792"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技术标准或要求</w:t>
            </w:r>
          </w:p>
        </w:tc>
        <w:tc>
          <w:tcPr>
            <w:tcW w:w="1500" w:type="dxa"/>
            <w:gridSpan w:val="2"/>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工程量</w:t>
            </w:r>
          </w:p>
        </w:tc>
        <w:tc>
          <w:tcPr>
            <w:tcW w:w="877"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单价</w:t>
            </w:r>
          </w:p>
        </w:tc>
        <w:tc>
          <w:tcPr>
            <w:tcW w:w="813"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合计</w:t>
            </w:r>
          </w:p>
        </w:tc>
        <w:tc>
          <w:tcPr>
            <w:tcW w:w="2070" w:type="dxa"/>
            <w:vMerge w:val="restart"/>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1974"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1570"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2735"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2792"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473" w:type="dxa"/>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w:t>
            </w:r>
          </w:p>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位</w:t>
            </w:r>
          </w:p>
        </w:tc>
        <w:tc>
          <w:tcPr>
            <w:tcW w:w="1027" w:type="dxa"/>
            <w:vAlign w:val="center"/>
          </w:tcPr>
          <w:p>
            <w:pPr>
              <w:spacing w:line="240" w:lineRule="auto"/>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数量</w:t>
            </w:r>
          </w:p>
        </w:tc>
        <w:tc>
          <w:tcPr>
            <w:tcW w:w="877"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813"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c>
          <w:tcPr>
            <w:tcW w:w="2070" w:type="dxa"/>
            <w:vMerge w:val="continue"/>
          </w:tcPr>
          <w:p>
            <w:pPr>
              <w:spacing w:line="240" w:lineRule="auto"/>
              <w:jc w:val="both"/>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1</w:t>
            </w:r>
          </w:p>
        </w:tc>
        <w:tc>
          <w:tcPr>
            <w:tcW w:w="1974"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外墙保温板</w:t>
            </w:r>
          </w:p>
        </w:tc>
        <w:tc>
          <w:tcPr>
            <w:tcW w:w="157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w:t>
            </w:r>
          </w:p>
        </w:tc>
        <w:tc>
          <w:tcPr>
            <w:tcW w:w="2735"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60厚水泥基泡沫保温板，</w:t>
            </w:r>
          </w:p>
        </w:tc>
        <w:tc>
          <w:tcPr>
            <w:tcW w:w="2792" w:type="dxa"/>
            <w:vAlign w:val="center"/>
          </w:tcPr>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表观密度180 Kg/m³</w:t>
            </w:r>
          </w:p>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导热系数为0.055</w:t>
            </w:r>
          </w:p>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W/（M².K）及图纸有关要求</w:t>
            </w:r>
          </w:p>
        </w:tc>
        <w:tc>
          <w:tcPr>
            <w:tcW w:w="473"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27"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3700</w:t>
            </w:r>
          </w:p>
        </w:tc>
        <w:tc>
          <w:tcPr>
            <w:tcW w:w="877" w:type="dxa"/>
            <w:vAlign w:val="center"/>
          </w:tcPr>
          <w:p>
            <w:pPr>
              <w:spacing w:line="240" w:lineRule="auto"/>
              <w:jc w:val="center"/>
              <w:rPr>
                <w:rFonts w:hint="eastAsia" w:ascii="仿宋" w:hAnsi="仿宋" w:eastAsia="仿宋" w:cs="仿宋"/>
                <w:b/>
                <w:bCs/>
                <w:color w:val="FF0000"/>
                <w:kern w:val="2"/>
                <w:sz w:val="22"/>
                <w:szCs w:val="22"/>
                <w:vertAlign w:val="baseline"/>
                <w:lang w:val="en-US" w:eastAsia="zh-CN" w:bidi="ar-SA"/>
              </w:rPr>
            </w:pPr>
          </w:p>
        </w:tc>
        <w:tc>
          <w:tcPr>
            <w:tcW w:w="813"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p>
        </w:tc>
        <w:tc>
          <w:tcPr>
            <w:tcW w:w="2070"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2</w:t>
            </w:r>
          </w:p>
        </w:tc>
        <w:tc>
          <w:tcPr>
            <w:tcW w:w="1974"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外墙保温板</w:t>
            </w:r>
          </w:p>
        </w:tc>
        <w:tc>
          <w:tcPr>
            <w:tcW w:w="157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一层外墙柱</w:t>
            </w:r>
          </w:p>
        </w:tc>
        <w:tc>
          <w:tcPr>
            <w:tcW w:w="2735"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bidi="ar-SA"/>
              </w:rPr>
              <w:t>200厚700宽EPS板</w:t>
            </w:r>
          </w:p>
        </w:tc>
        <w:tc>
          <w:tcPr>
            <w:tcW w:w="2792"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bidi="ar-SA"/>
              </w:rPr>
              <w:t>详见图纸</w:t>
            </w:r>
          </w:p>
        </w:tc>
        <w:tc>
          <w:tcPr>
            <w:tcW w:w="473"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27"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40</w:t>
            </w:r>
          </w:p>
        </w:tc>
        <w:tc>
          <w:tcPr>
            <w:tcW w:w="877" w:type="dxa"/>
            <w:vAlign w:val="center"/>
          </w:tcPr>
          <w:p>
            <w:pPr>
              <w:spacing w:line="240" w:lineRule="auto"/>
              <w:jc w:val="both"/>
              <w:rPr>
                <w:rFonts w:hint="eastAsia" w:ascii="仿宋" w:hAnsi="仿宋" w:eastAsia="仿宋" w:cs="仿宋"/>
                <w:b/>
                <w:bCs/>
                <w:color w:val="FF0000"/>
                <w:sz w:val="22"/>
                <w:szCs w:val="22"/>
                <w:vertAlign w:val="baseline"/>
                <w:lang w:val="en-US" w:eastAsia="zh-CN"/>
              </w:rPr>
            </w:pPr>
          </w:p>
        </w:tc>
        <w:tc>
          <w:tcPr>
            <w:tcW w:w="813"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p>
        </w:tc>
        <w:tc>
          <w:tcPr>
            <w:tcW w:w="2070"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3</w:t>
            </w:r>
          </w:p>
        </w:tc>
        <w:tc>
          <w:tcPr>
            <w:tcW w:w="1974"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外墙真石漆喷涂</w:t>
            </w:r>
          </w:p>
        </w:tc>
        <w:tc>
          <w:tcPr>
            <w:tcW w:w="157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w:t>
            </w:r>
          </w:p>
        </w:tc>
        <w:tc>
          <w:tcPr>
            <w:tcW w:w="2735"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合成树脂乳液真石涂料</w:t>
            </w:r>
          </w:p>
        </w:tc>
        <w:tc>
          <w:tcPr>
            <w:tcW w:w="2792"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陕09J01外涂3</w:t>
            </w:r>
          </w:p>
        </w:tc>
        <w:tc>
          <w:tcPr>
            <w:tcW w:w="473"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27"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1700</w:t>
            </w:r>
          </w:p>
        </w:tc>
        <w:tc>
          <w:tcPr>
            <w:tcW w:w="877" w:type="dxa"/>
            <w:vAlign w:val="center"/>
          </w:tcPr>
          <w:p>
            <w:pPr>
              <w:spacing w:line="240" w:lineRule="auto"/>
              <w:jc w:val="both"/>
              <w:rPr>
                <w:rFonts w:hint="eastAsia" w:ascii="仿宋" w:hAnsi="仿宋" w:eastAsia="仿宋" w:cs="仿宋"/>
                <w:b/>
                <w:bCs/>
                <w:color w:val="FF0000"/>
                <w:sz w:val="22"/>
                <w:szCs w:val="22"/>
                <w:vertAlign w:val="baseline"/>
                <w:lang w:val="en-US" w:eastAsia="zh-CN"/>
              </w:rPr>
            </w:pPr>
          </w:p>
        </w:tc>
        <w:tc>
          <w:tcPr>
            <w:tcW w:w="813"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p>
        </w:tc>
        <w:tc>
          <w:tcPr>
            <w:tcW w:w="2070"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02"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4</w:t>
            </w:r>
          </w:p>
        </w:tc>
        <w:tc>
          <w:tcPr>
            <w:tcW w:w="1974"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外墙真涂料喷刷</w:t>
            </w:r>
          </w:p>
        </w:tc>
        <w:tc>
          <w:tcPr>
            <w:tcW w:w="157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外墙</w:t>
            </w:r>
          </w:p>
        </w:tc>
        <w:tc>
          <w:tcPr>
            <w:tcW w:w="2735"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无机建筑涂料</w:t>
            </w:r>
          </w:p>
        </w:tc>
        <w:tc>
          <w:tcPr>
            <w:tcW w:w="2792"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陕09J01外涂1</w:t>
            </w:r>
          </w:p>
        </w:tc>
        <w:tc>
          <w:tcPr>
            <w:tcW w:w="473"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27"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3600</w:t>
            </w:r>
          </w:p>
        </w:tc>
        <w:tc>
          <w:tcPr>
            <w:tcW w:w="877" w:type="dxa"/>
            <w:vAlign w:val="center"/>
          </w:tcPr>
          <w:p>
            <w:pPr>
              <w:spacing w:line="240" w:lineRule="auto"/>
              <w:jc w:val="both"/>
              <w:rPr>
                <w:rFonts w:hint="eastAsia" w:ascii="仿宋" w:hAnsi="仿宋" w:eastAsia="仿宋" w:cs="仿宋"/>
                <w:b/>
                <w:bCs/>
                <w:color w:val="FF0000"/>
                <w:sz w:val="22"/>
                <w:szCs w:val="22"/>
                <w:vertAlign w:val="baseline"/>
                <w:lang w:val="en-US" w:eastAsia="zh-CN"/>
              </w:rPr>
            </w:pPr>
          </w:p>
        </w:tc>
        <w:tc>
          <w:tcPr>
            <w:tcW w:w="813" w:type="dxa"/>
            <w:vAlign w:val="center"/>
          </w:tcPr>
          <w:p>
            <w:pPr>
              <w:spacing w:line="240" w:lineRule="auto"/>
              <w:jc w:val="center"/>
              <w:rPr>
                <w:rFonts w:hint="eastAsia" w:ascii="仿宋" w:hAnsi="仿宋" w:eastAsia="仿宋" w:cs="仿宋"/>
                <w:b/>
                <w:bCs/>
                <w:sz w:val="24"/>
                <w:szCs w:val="24"/>
                <w:vertAlign w:val="baseline"/>
                <w:lang w:val="en-US" w:eastAsia="zh-CN"/>
              </w:rPr>
            </w:pPr>
          </w:p>
        </w:tc>
        <w:tc>
          <w:tcPr>
            <w:tcW w:w="2070" w:type="dxa"/>
            <w:vAlign w:val="center"/>
          </w:tcPr>
          <w:p>
            <w:pPr>
              <w:spacing w:line="240" w:lineRule="auto"/>
              <w:jc w:val="center"/>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502" w:type="dxa"/>
            <w:vAlign w:val="center"/>
          </w:tcPr>
          <w:p>
            <w:pPr>
              <w:spacing w:line="240" w:lineRule="auto"/>
              <w:jc w:val="center"/>
              <w:rPr>
                <w:rFonts w:hint="default"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bidi="ar-SA"/>
              </w:rPr>
              <w:t>5</w:t>
            </w:r>
          </w:p>
        </w:tc>
        <w:tc>
          <w:tcPr>
            <w:tcW w:w="1974"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保温板</w:t>
            </w:r>
          </w:p>
        </w:tc>
        <w:tc>
          <w:tcPr>
            <w:tcW w:w="1570"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地面周边</w:t>
            </w:r>
          </w:p>
        </w:tc>
        <w:tc>
          <w:tcPr>
            <w:tcW w:w="2735" w:type="dxa"/>
            <w:vAlign w:val="center"/>
          </w:tcPr>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50厚XPS挤塑保温板</w:t>
            </w:r>
          </w:p>
        </w:tc>
        <w:tc>
          <w:tcPr>
            <w:tcW w:w="2792" w:type="dxa"/>
            <w:vAlign w:val="center"/>
          </w:tcPr>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表观密度35 Kg/m³</w:t>
            </w:r>
          </w:p>
          <w:p>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导热系数为0.03</w:t>
            </w:r>
          </w:p>
          <w:p>
            <w:pPr>
              <w:spacing w:line="240" w:lineRule="auto"/>
              <w:jc w:val="both"/>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W/（M.K）²</w:t>
            </w:r>
          </w:p>
        </w:tc>
        <w:tc>
          <w:tcPr>
            <w:tcW w:w="473"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val="en-US" w:eastAsia="zh-CN"/>
              </w:rPr>
              <w:t>m</w:t>
            </w:r>
            <w:r>
              <w:rPr>
                <w:rFonts w:hint="eastAsia" w:ascii="仿宋" w:hAnsi="仿宋" w:eastAsia="仿宋" w:cs="仿宋"/>
                <w:b w:val="0"/>
                <w:bCs w:val="0"/>
                <w:sz w:val="24"/>
                <w:szCs w:val="24"/>
                <w:vertAlign w:val="superscript"/>
                <w:lang w:val="en-US" w:eastAsia="zh-CN"/>
              </w:rPr>
              <w:t>2</w:t>
            </w:r>
          </w:p>
        </w:tc>
        <w:tc>
          <w:tcPr>
            <w:tcW w:w="1027"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sz w:val="24"/>
                <w:szCs w:val="24"/>
                <w:vertAlign w:val="baseline"/>
                <w:lang w:val="en-US" w:eastAsia="zh-CN"/>
              </w:rPr>
              <w:t>278.64</w:t>
            </w:r>
          </w:p>
        </w:tc>
        <w:tc>
          <w:tcPr>
            <w:tcW w:w="877" w:type="dxa"/>
            <w:vAlign w:val="center"/>
          </w:tcPr>
          <w:p>
            <w:pPr>
              <w:spacing w:line="240" w:lineRule="auto"/>
              <w:jc w:val="center"/>
              <w:rPr>
                <w:rFonts w:hint="eastAsia" w:ascii="仿宋" w:hAnsi="仿宋" w:eastAsia="仿宋" w:cs="仿宋"/>
                <w:b/>
                <w:bCs/>
                <w:color w:val="FF0000"/>
                <w:kern w:val="2"/>
                <w:sz w:val="21"/>
                <w:szCs w:val="21"/>
                <w:vertAlign w:val="baseline"/>
                <w:lang w:val="en-US" w:eastAsia="zh-CN" w:bidi="ar-SA"/>
              </w:rPr>
            </w:pPr>
          </w:p>
        </w:tc>
        <w:tc>
          <w:tcPr>
            <w:tcW w:w="813" w:type="dxa"/>
            <w:vAlign w:val="center"/>
          </w:tcPr>
          <w:p>
            <w:pPr>
              <w:spacing w:line="240" w:lineRule="auto"/>
              <w:jc w:val="center"/>
              <w:rPr>
                <w:rFonts w:hint="eastAsia" w:ascii="仿宋" w:hAnsi="仿宋" w:eastAsia="仿宋" w:cs="仿宋"/>
                <w:b/>
                <w:bCs/>
                <w:kern w:val="2"/>
                <w:sz w:val="24"/>
                <w:szCs w:val="24"/>
                <w:vertAlign w:val="baseline"/>
                <w:lang w:val="en-US" w:eastAsia="zh-CN" w:bidi="ar-SA"/>
              </w:rPr>
            </w:pPr>
          </w:p>
        </w:tc>
        <w:tc>
          <w:tcPr>
            <w:tcW w:w="2070" w:type="dxa"/>
            <w:vAlign w:val="center"/>
          </w:tcPr>
          <w:p>
            <w:pPr>
              <w:spacing w:line="240" w:lineRule="auto"/>
              <w:jc w:val="center"/>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1"/>
                <w:szCs w:val="21"/>
                <w:vertAlign w:val="baseline"/>
                <w:lang w:val="en-US" w:eastAsia="zh-CN"/>
              </w:rPr>
              <w:t>甲方供材料总包施工，只做原材料进场复试及提供资料</w:t>
            </w:r>
          </w:p>
        </w:tc>
      </w:tr>
    </w:tbl>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注：以上外墙保温及饰面工程的固定综合单价包含与本工程有关的材料费、人工费、机械费、脚手架搭拆费和租赁费、辅材费、保险费、运输费、材料损耗、附件及配件、雨天施工费、酷热天气施工费、成品保护费、技术资料费、赶工费、治安保卫费、安全防护、安全文明施工费、工具用具使用费、试验费、检测费、夜间施工费、竣工清理费、环境保护费、技术措施费、人工费调增、协调费、企业管理费、利润、税金、风险费、国家或地方政策性文件规定的费用等所有相关费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 w:hAnsi="仿宋" w:eastAsia="仿宋" w:cs="仿宋"/>
          <w:sz w:val="28"/>
          <w:szCs w:val="28"/>
          <w:u w:val="single"/>
          <w:lang w:val="en-US" w:eastAsia="zh-CN"/>
        </w:rPr>
      </w:pPr>
      <w:r>
        <w:rPr>
          <w:rFonts w:hint="eastAsia" w:ascii="仿宋" w:hAnsi="仿宋" w:eastAsia="仿宋" w:cs="仿宋"/>
          <w:sz w:val="28"/>
          <w:szCs w:val="28"/>
          <w:lang w:eastAsia="zh-Hans"/>
        </w:rPr>
        <w:t>投标</w:t>
      </w:r>
      <w:r>
        <w:rPr>
          <w:rFonts w:hint="eastAsia" w:ascii="仿宋" w:hAnsi="仿宋" w:eastAsia="仿宋" w:cs="仿宋"/>
          <w:sz w:val="28"/>
          <w:szCs w:val="28"/>
        </w:rPr>
        <w:t>公司</w:t>
      </w:r>
      <w:r>
        <w:rPr>
          <w:rFonts w:hint="eastAsia" w:ascii="仿宋" w:hAnsi="仿宋" w:eastAsia="仿宋" w:cs="仿宋"/>
          <w:sz w:val="28"/>
          <w:szCs w:val="28"/>
          <w:lang w:eastAsia="zh-Hans"/>
        </w:rPr>
        <w:t>（</w:t>
      </w:r>
      <w:r>
        <w:rPr>
          <w:rFonts w:hint="eastAsia" w:ascii="仿宋" w:hAnsi="仿宋" w:eastAsia="仿宋" w:cs="仿宋"/>
          <w:sz w:val="28"/>
          <w:szCs w:val="28"/>
        </w:rPr>
        <w:t>盖章</w:t>
      </w:r>
      <w:r>
        <w:rPr>
          <w:rFonts w:hint="eastAsia" w:ascii="仿宋" w:hAnsi="仿宋" w:eastAsia="仿宋" w:cs="仿宋"/>
          <w:sz w:val="28"/>
          <w:szCs w:val="28"/>
          <w:lang w:eastAsia="zh-Hans"/>
        </w:rPr>
        <w:t>）</w:t>
      </w:r>
      <w:r>
        <w:rPr>
          <w:rFonts w:hint="eastAsia" w:ascii="仿宋" w:hAnsi="仿宋" w:eastAsia="仿宋" w:cs="仿宋"/>
          <w:sz w:val="28"/>
          <w:szCs w:val="28"/>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Hans"/>
        </w:rPr>
        <w:t>法定代表人（签字）：</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eastAsia="zh-Hans"/>
        </w:rPr>
        <w:t>被委托人（签字）：</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880" w:firstLineChars="2100"/>
        <w:textAlignment w:val="auto"/>
        <w:rPr>
          <w:rFonts w:hint="eastAsia" w:ascii="仿宋" w:hAnsi="仿宋" w:eastAsia="仿宋" w:cs="仿宋"/>
          <w:sz w:val="28"/>
          <w:szCs w:val="28"/>
        </w:rPr>
      </w:pPr>
      <w:r>
        <w:rPr>
          <w:rFonts w:hint="eastAsia" w:ascii="仿宋" w:hAnsi="仿宋" w:eastAsia="仿宋" w:cs="仿宋"/>
          <w:sz w:val="28"/>
          <w:szCs w:val="28"/>
        </w:rPr>
        <w:t>202</w:t>
      </w:r>
      <w:r>
        <w:rPr>
          <w:rFonts w:hint="eastAsia" w:ascii="仿宋" w:hAnsi="仿宋" w:eastAsia="仿宋" w:cs="仿宋"/>
          <w:sz w:val="28"/>
          <w:szCs w:val="28"/>
          <w:lang w:val="en-US" w:eastAsia="zh-CN"/>
        </w:rPr>
        <w:t>3</w:t>
      </w:r>
      <w:r>
        <w:rPr>
          <w:rFonts w:hint="eastAsia" w:ascii="仿宋" w:hAnsi="仿宋" w:eastAsia="仿宋" w:cs="仿宋"/>
          <w:sz w:val="28"/>
          <w:szCs w:val="28"/>
        </w:rPr>
        <w:t>年  月  日</w:t>
      </w:r>
    </w:p>
    <w:sectPr>
      <w:pgSz w:w="16838" w:h="11906" w:orient="landscape"/>
      <w:pgMar w:top="1689" w:right="1157" w:bottom="1293" w:left="115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b21cn">
    <w15:presenceInfo w15:providerId="None" w15:userId="xb21c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yZjcyZjFlMDE1NmNjNjJhZjUxNjAzMjMyOGYyZTYifQ=="/>
  </w:docVars>
  <w:rsids>
    <w:rsidRoot w:val="06755D8B"/>
    <w:rsid w:val="000454BC"/>
    <w:rsid w:val="000457E3"/>
    <w:rsid w:val="000731EF"/>
    <w:rsid w:val="00095D41"/>
    <w:rsid w:val="000A4509"/>
    <w:rsid w:val="000E4FAF"/>
    <w:rsid w:val="001D5835"/>
    <w:rsid w:val="001F30B8"/>
    <w:rsid w:val="002B11CE"/>
    <w:rsid w:val="002B1641"/>
    <w:rsid w:val="002C0382"/>
    <w:rsid w:val="00306B1A"/>
    <w:rsid w:val="003125E9"/>
    <w:rsid w:val="00377B28"/>
    <w:rsid w:val="003D3384"/>
    <w:rsid w:val="003E2462"/>
    <w:rsid w:val="003F0DE5"/>
    <w:rsid w:val="00402B29"/>
    <w:rsid w:val="004253EB"/>
    <w:rsid w:val="0045485E"/>
    <w:rsid w:val="00461C47"/>
    <w:rsid w:val="00487DDE"/>
    <w:rsid w:val="0051728A"/>
    <w:rsid w:val="00592766"/>
    <w:rsid w:val="00594AE0"/>
    <w:rsid w:val="00596D73"/>
    <w:rsid w:val="005B5793"/>
    <w:rsid w:val="005C2D29"/>
    <w:rsid w:val="005D387E"/>
    <w:rsid w:val="005D4209"/>
    <w:rsid w:val="00603AE0"/>
    <w:rsid w:val="0061134F"/>
    <w:rsid w:val="00614005"/>
    <w:rsid w:val="00627CE8"/>
    <w:rsid w:val="00674EE2"/>
    <w:rsid w:val="006B408C"/>
    <w:rsid w:val="006D4D3C"/>
    <w:rsid w:val="00705026"/>
    <w:rsid w:val="00752EB8"/>
    <w:rsid w:val="007A63BA"/>
    <w:rsid w:val="00844A60"/>
    <w:rsid w:val="0084540E"/>
    <w:rsid w:val="0088413B"/>
    <w:rsid w:val="008A3BA9"/>
    <w:rsid w:val="008B421E"/>
    <w:rsid w:val="008F46AD"/>
    <w:rsid w:val="00901D8F"/>
    <w:rsid w:val="00936CD4"/>
    <w:rsid w:val="00947E4B"/>
    <w:rsid w:val="00964150"/>
    <w:rsid w:val="0096717F"/>
    <w:rsid w:val="00A07522"/>
    <w:rsid w:val="00A23574"/>
    <w:rsid w:val="00A52F32"/>
    <w:rsid w:val="00A63B8C"/>
    <w:rsid w:val="00AC19E1"/>
    <w:rsid w:val="00AC4B85"/>
    <w:rsid w:val="00AF1C26"/>
    <w:rsid w:val="00AF350B"/>
    <w:rsid w:val="00B049D1"/>
    <w:rsid w:val="00B473F0"/>
    <w:rsid w:val="00B64019"/>
    <w:rsid w:val="00B91563"/>
    <w:rsid w:val="00BC42D5"/>
    <w:rsid w:val="00BD3BE0"/>
    <w:rsid w:val="00BF0811"/>
    <w:rsid w:val="00BF4C4C"/>
    <w:rsid w:val="00C13524"/>
    <w:rsid w:val="00C30720"/>
    <w:rsid w:val="00CD7572"/>
    <w:rsid w:val="00D20146"/>
    <w:rsid w:val="00D42673"/>
    <w:rsid w:val="00D556F7"/>
    <w:rsid w:val="00DB31B1"/>
    <w:rsid w:val="00DE7C52"/>
    <w:rsid w:val="00E158A7"/>
    <w:rsid w:val="00E4665A"/>
    <w:rsid w:val="00E50C35"/>
    <w:rsid w:val="00E6582C"/>
    <w:rsid w:val="00EA2BC6"/>
    <w:rsid w:val="00EA5BBF"/>
    <w:rsid w:val="00EE5342"/>
    <w:rsid w:val="00F85B3B"/>
    <w:rsid w:val="00FA51C0"/>
    <w:rsid w:val="00FF737C"/>
    <w:rsid w:val="014F6A78"/>
    <w:rsid w:val="02753CF0"/>
    <w:rsid w:val="04D67F74"/>
    <w:rsid w:val="058526EF"/>
    <w:rsid w:val="06755D8B"/>
    <w:rsid w:val="07236F74"/>
    <w:rsid w:val="087A28DB"/>
    <w:rsid w:val="08A4099C"/>
    <w:rsid w:val="09486FC4"/>
    <w:rsid w:val="097D4569"/>
    <w:rsid w:val="0AFE264B"/>
    <w:rsid w:val="0C4E3164"/>
    <w:rsid w:val="0C7B0883"/>
    <w:rsid w:val="0E7B494C"/>
    <w:rsid w:val="0EA34FAF"/>
    <w:rsid w:val="0F7E248D"/>
    <w:rsid w:val="106F63B8"/>
    <w:rsid w:val="185F178D"/>
    <w:rsid w:val="1A9C1699"/>
    <w:rsid w:val="1AAB332E"/>
    <w:rsid w:val="1C90585B"/>
    <w:rsid w:val="1D184BB6"/>
    <w:rsid w:val="1DF53D04"/>
    <w:rsid w:val="1EB67BBE"/>
    <w:rsid w:val="202951B6"/>
    <w:rsid w:val="21663BA3"/>
    <w:rsid w:val="24C02822"/>
    <w:rsid w:val="25B91E93"/>
    <w:rsid w:val="27A22E3B"/>
    <w:rsid w:val="288167E6"/>
    <w:rsid w:val="2D7A3D99"/>
    <w:rsid w:val="2FE61E16"/>
    <w:rsid w:val="30B95F99"/>
    <w:rsid w:val="30E916CC"/>
    <w:rsid w:val="32937D2A"/>
    <w:rsid w:val="33305233"/>
    <w:rsid w:val="34763909"/>
    <w:rsid w:val="3BB16FD5"/>
    <w:rsid w:val="3D003EF2"/>
    <w:rsid w:val="3EF84A5C"/>
    <w:rsid w:val="40BC4659"/>
    <w:rsid w:val="410B1625"/>
    <w:rsid w:val="42275153"/>
    <w:rsid w:val="43F13989"/>
    <w:rsid w:val="4557299B"/>
    <w:rsid w:val="464A2500"/>
    <w:rsid w:val="46C37E91"/>
    <w:rsid w:val="47806634"/>
    <w:rsid w:val="49570E0A"/>
    <w:rsid w:val="4AAF5E12"/>
    <w:rsid w:val="4ADF7E1D"/>
    <w:rsid w:val="4B5E596E"/>
    <w:rsid w:val="4C953ECE"/>
    <w:rsid w:val="50D43A3A"/>
    <w:rsid w:val="551070BA"/>
    <w:rsid w:val="57871638"/>
    <w:rsid w:val="5B0E7A90"/>
    <w:rsid w:val="5CD36C1A"/>
    <w:rsid w:val="5CDC07E4"/>
    <w:rsid w:val="5EB950B4"/>
    <w:rsid w:val="60E47381"/>
    <w:rsid w:val="619941AF"/>
    <w:rsid w:val="62DC4085"/>
    <w:rsid w:val="636169BE"/>
    <w:rsid w:val="64DC42B2"/>
    <w:rsid w:val="65644919"/>
    <w:rsid w:val="659B23A4"/>
    <w:rsid w:val="669210E4"/>
    <w:rsid w:val="66C95F0E"/>
    <w:rsid w:val="6B1116BB"/>
    <w:rsid w:val="6B730FCE"/>
    <w:rsid w:val="6CBA1892"/>
    <w:rsid w:val="6D7777CF"/>
    <w:rsid w:val="7000004D"/>
    <w:rsid w:val="71416291"/>
    <w:rsid w:val="723B5AB1"/>
    <w:rsid w:val="759E6275"/>
    <w:rsid w:val="77CC5D2C"/>
    <w:rsid w:val="7B8320EF"/>
    <w:rsid w:val="7D84674C"/>
    <w:rsid w:val="7F222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Date"/>
    <w:basedOn w:val="1"/>
    <w:next w:val="1"/>
    <w:qFormat/>
    <w:uiPriority w:val="0"/>
    <w:pPr>
      <w:ind w:left="100" w:leftChars="25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Autospacing="1" w:afterAutospacing="1"/>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basedOn w:val="14"/>
    <w:qFormat/>
    <w:uiPriority w:val="0"/>
    <w:rPr>
      <w:color w:val="0000FF"/>
      <w:u w:val="single"/>
    </w:rPr>
  </w:style>
  <w:style w:type="character" w:styleId="17">
    <w:name w:val="annotation reference"/>
    <w:basedOn w:val="14"/>
    <w:unhideWhenUsed/>
    <w:qFormat/>
    <w:uiPriority w:val="99"/>
    <w:rPr>
      <w:sz w:val="21"/>
      <w:szCs w:val="21"/>
    </w:rPr>
  </w:style>
  <w:style w:type="paragraph" w:customStyle="1" w:styleId="18">
    <w:name w:val="普通 (Web)"/>
    <w:basedOn w:val="1"/>
    <w:qFormat/>
    <w:uiPriority w:val="0"/>
    <w:pPr>
      <w:widowControl/>
      <w:spacing w:before="100" w:beforeAutospacing="1" w:after="100" w:afterAutospacing="1"/>
      <w:jc w:val="left"/>
    </w:pPr>
    <w:rPr>
      <w:rFonts w:ascii="宋体" w:hAnsi="宋体"/>
      <w:kern w:val="0"/>
      <w:sz w:val="24"/>
    </w:rPr>
  </w:style>
  <w:style w:type="character" w:customStyle="1" w:styleId="19">
    <w:name w:val="批注框文本 Char"/>
    <w:basedOn w:val="14"/>
    <w:link w:val="6"/>
    <w:qFormat/>
    <w:uiPriority w:val="0"/>
    <w:rPr>
      <w:kern w:val="2"/>
      <w:sz w:val="18"/>
      <w:szCs w:val="18"/>
    </w:rPr>
  </w:style>
  <w:style w:type="character" w:customStyle="1" w:styleId="20">
    <w:name w:val="页眉 Char"/>
    <w:basedOn w:val="14"/>
    <w:link w:val="8"/>
    <w:qFormat/>
    <w:uiPriority w:val="0"/>
    <w:rPr>
      <w:kern w:val="2"/>
      <w:sz w:val="18"/>
      <w:szCs w:val="18"/>
    </w:rPr>
  </w:style>
  <w:style w:type="paragraph" w:styleId="21">
    <w:name w:val="List Paragraph"/>
    <w:basedOn w:val="1"/>
    <w:unhideWhenUsed/>
    <w:qFormat/>
    <w:uiPriority w:val="99"/>
    <w:pPr>
      <w:ind w:firstLine="420" w:firstLineChars="200"/>
    </w:pPr>
  </w:style>
  <w:style w:type="character" w:customStyle="1" w:styleId="22">
    <w:name w:val="批注文字 Char"/>
    <w:basedOn w:val="14"/>
    <w:link w:val="4"/>
    <w:qFormat/>
    <w:uiPriority w:val="99"/>
    <w:rPr>
      <w:kern w:val="2"/>
      <w:sz w:val="21"/>
      <w:szCs w:val="2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2461</Words>
  <Characters>2789</Characters>
  <Lines>24</Lines>
  <Paragraphs>6</Paragraphs>
  <TotalTime>1</TotalTime>
  <ScaleCrop>false</ScaleCrop>
  <LinksUpToDate>false</LinksUpToDate>
  <CharactersWithSpaces>3151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2021-02-18T03:14:00Z</dcterms:created>
  <dc:creator>80441</dc:creator>
  <cp:lastModifiedBy>Administrator</cp:lastModifiedBy>
  <cp:lastPrinted>2016-08-31T04:52:00Z</cp:lastPrinted>
  <dcterms:modified xsi:type="dcterms:W3CDTF">2023-01-30T09:54:33Z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65DB62ACEB84493F80A2A06A591E6674</vt:lpwstr>
  </property>
</Properties>
</file>